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8FBE52" w14:textId="77777777" w:rsidR="00D07614" w:rsidRPr="00A7476A" w:rsidRDefault="00D07614" w:rsidP="00D0761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 w:rsidRPr="00A7476A">
        <w:rPr>
          <w:rFonts w:ascii="Angsana New" w:hAnsi="Angsana New" w:cs="Angsana New" w:hint="cs"/>
          <w:sz w:val="52"/>
          <w:szCs w:val="52"/>
          <w:cs/>
        </w:rPr>
        <w:t xml:space="preserve">บริษัท ไทยรับเบอร์ลาเท็คซ์กรุ๊ป จำกัด </w:t>
      </w:r>
      <w:r w:rsidRPr="00A7476A">
        <w:rPr>
          <w:rFonts w:ascii="Angsana New" w:hAnsi="Angsana New" w:cs="Angsana New"/>
          <w:sz w:val="52"/>
          <w:szCs w:val="52"/>
        </w:rPr>
        <w:t>(</w:t>
      </w:r>
      <w:r w:rsidRPr="00A7476A">
        <w:rPr>
          <w:rFonts w:ascii="Angsana New" w:hAnsi="Angsana New" w:cs="Angsana New" w:hint="cs"/>
          <w:sz w:val="52"/>
          <w:szCs w:val="52"/>
          <w:cs/>
        </w:rPr>
        <w:t>มหาชน</w:t>
      </w:r>
      <w:r w:rsidRPr="00A7476A">
        <w:rPr>
          <w:rFonts w:ascii="Angsana New" w:hAnsi="Angsana New" w:cs="Angsana New"/>
          <w:sz w:val="52"/>
          <w:szCs w:val="52"/>
        </w:rPr>
        <w:t>)</w:t>
      </w:r>
      <w:r w:rsidRPr="00A7476A">
        <w:rPr>
          <w:rFonts w:ascii="Angsana New" w:hAnsi="Angsana New" w:cs="Angsana New" w:hint="cs"/>
          <w:sz w:val="52"/>
          <w:szCs w:val="52"/>
          <w:cs/>
        </w:rPr>
        <w:t xml:space="preserve"> และบริษัทย่อย</w:t>
      </w:r>
    </w:p>
    <w:p w14:paraId="2B852F53" w14:textId="77777777" w:rsidR="00D07614" w:rsidRPr="00F626F6" w:rsidRDefault="00D07614" w:rsidP="00D0761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30"/>
          <w:szCs w:val="30"/>
        </w:rPr>
      </w:pPr>
    </w:p>
    <w:p w14:paraId="2F754D55" w14:textId="77777777" w:rsidR="00D07614" w:rsidRPr="00C43613" w:rsidRDefault="00D07614" w:rsidP="00D0761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งบการเงินระหว่างกาล</w:t>
      </w:r>
      <w:r w:rsidRPr="00C43613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แบบย่อ</w:t>
      </w:r>
    </w:p>
    <w:p w14:paraId="7CD3FB5C" w14:textId="336585B9" w:rsidR="00C5771D" w:rsidRPr="00285F30" w:rsidRDefault="00C5771D" w:rsidP="00C5771D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>สำหรับงวด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สามเดือนและเก้าเ</w:t>
      </w: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ดือนสิ้นสุดวันที่ </w:t>
      </w:r>
      <w:r w:rsidRPr="0063459E">
        <w:rPr>
          <w:rFonts w:ascii="Angsana New" w:hAnsi="Angsana New" w:cs="Angsana New"/>
          <w:b w:val="0"/>
          <w:bCs w:val="0"/>
          <w:sz w:val="32"/>
          <w:szCs w:val="32"/>
        </w:rPr>
        <w:t>3</w:t>
      </w:r>
      <w:r>
        <w:rPr>
          <w:rFonts w:ascii="Angsana New" w:hAnsi="Angsana New" w:cs="Angsana New"/>
          <w:b w:val="0"/>
          <w:bCs w:val="0"/>
          <w:sz w:val="32"/>
          <w:szCs w:val="32"/>
        </w:rPr>
        <w:t>0</w:t>
      </w:r>
      <w:r w:rsidRPr="00C43613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กันยายน</w:t>
      </w: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Pr="0063459E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>
        <w:rPr>
          <w:rFonts w:ascii="Angsana New" w:hAnsi="Angsana New" w:cs="Angsana New"/>
          <w:b w:val="0"/>
          <w:bCs w:val="0"/>
          <w:sz w:val="32"/>
          <w:szCs w:val="32"/>
        </w:rPr>
        <w:t>8</w:t>
      </w:r>
    </w:p>
    <w:p w14:paraId="0EA7A329" w14:textId="77777777" w:rsidR="00D07614" w:rsidRPr="008A0D84" w:rsidRDefault="00D07614" w:rsidP="00D0761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/>
          <w:b w:val="0"/>
          <w:bCs w:val="0"/>
          <w:sz w:val="32"/>
          <w:szCs w:val="32"/>
          <w:cs/>
          <w:lang w:val="th-TH"/>
        </w:rPr>
      </w:pP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502B022F" w14:textId="77777777" w:rsidR="00D07614" w:rsidRPr="008A0D84" w:rsidRDefault="00D07614" w:rsidP="00D0761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รายงานการสอบทาน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ของ</w:t>
      </w: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1CFF97F3" w14:textId="77777777" w:rsidR="00D07614" w:rsidRPr="00F626F6" w:rsidRDefault="00D07614" w:rsidP="00D0761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after="120"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</w:p>
    <w:p w14:paraId="1474F4B6" w14:textId="77777777" w:rsidR="00D07614" w:rsidRPr="00F626F6" w:rsidRDefault="00D07614" w:rsidP="00D07614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</w:pPr>
    </w:p>
    <w:p w14:paraId="65DC9CC4" w14:textId="77777777" w:rsidR="00D07614" w:rsidRPr="00F626F6" w:rsidRDefault="00D07614" w:rsidP="00D07614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  <w:sectPr w:rsidR="00D07614" w:rsidRPr="00F626F6" w:rsidSect="00D0761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691" w:right="1152" w:bottom="576" w:left="1152" w:header="720" w:footer="720" w:gutter="0"/>
          <w:pgNumType w:start="0"/>
          <w:cols w:space="720"/>
        </w:sectPr>
      </w:pPr>
    </w:p>
    <w:p w14:paraId="374AFBED" w14:textId="77777777" w:rsidR="00D07614" w:rsidRPr="008A0D84" w:rsidRDefault="00D07614" w:rsidP="00D07614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  <w:r w:rsidRPr="008A0D84">
        <w:rPr>
          <w:rFonts w:ascii="Angsana New" w:hAnsi="Angsana New"/>
          <w:b/>
          <w:bCs/>
          <w:snapToGrid w:val="0"/>
          <w:sz w:val="32"/>
          <w:szCs w:val="32"/>
          <w:cs/>
          <w:lang w:eastAsia="th-TH"/>
        </w:rPr>
        <w:lastRenderedPageBreak/>
        <w:t>รายงานการสอบทาน</w:t>
      </w:r>
      <w:r w:rsidRPr="008A0D84">
        <w:rPr>
          <w:rFonts w:ascii="Angsana New" w:hAnsi="Angsana New" w:hint="cs"/>
          <w:b/>
          <w:bCs/>
          <w:sz w:val="32"/>
          <w:szCs w:val="32"/>
          <w:cs/>
        </w:rPr>
        <w:t>ข้อมูลทางการเงินระหว่างกาล</w:t>
      </w:r>
      <w:r w:rsidRPr="008A0D84">
        <w:rPr>
          <w:rFonts w:ascii="Angsana New" w:hAnsi="Angsana New"/>
          <w:b/>
          <w:bCs/>
          <w:snapToGrid w:val="0"/>
          <w:sz w:val="32"/>
          <w:szCs w:val="32"/>
          <w:cs/>
          <w:lang w:eastAsia="th-TH"/>
        </w:rPr>
        <w:t>โดยผู้สอบบัญชีรับอนุญาต</w:t>
      </w:r>
    </w:p>
    <w:p w14:paraId="52AF90E9" w14:textId="77777777" w:rsidR="00D07614" w:rsidRPr="008A0D84" w:rsidRDefault="00D07614" w:rsidP="00D07614">
      <w:pPr>
        <w:ind w:right="-45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</w:p>
    <w:p w14:paraId="34571502" w14:textId="77777777" w:rsidR="00D07614" w:rsidRPr="00282FD7" w:rsidRDefault="00D07614" w:rsidP="00D07614">
      <w:pPr>
        <w:ind w:right="-45"/>
        <w:jc w:val="thaiDistribute"/>
        <w:rPr>
          <w:rFonts w:ascii="Angsana New" w:hAnsi="Angsana New"/>
          <w:b/>
          <w:bCs/>
          <w:snapToGrid w:val="0"/>
          <w:sz w:val="30"/>
          <w:szCs w:val="30"/>
          <w:lang w:val="en-GB" w:eastAsia="th-TH"/>
        </w:rPr>
      </w:pPr>
      <w:r w:rsidRPr="00282FD7">
        <w:rPr>
          <w:rFonts w:ascii="Angsana New" w:hAnsi="Angsana New"/>
          <w:b/>
          <w:bCs/>
          <w:snapToGrid w:val="0"/>
          <w:sz w:val="30"/>
          <w:szCs w:val="30"/>
          <w:cs/>
          <w:lang w:eastAsia="th-TH"/>
        </w:rPr>
        <w:t xml:space="preserve">เสนอ คณะกรรมการบริษัท ไทยรับเบอร์ลาเท็คซ์กรุ๊ป จำกัด (มหาชน) </w:t>
      </w:r>
    </w:p>
    <w:p w14:paraId="229C2D8D" w14:textId="77777777" w:rsidR="00174529" w:rsidRDefault="00174529" w:rsidP="00174529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</w:p>
    <w:p w14:paraId="0BCDC9D1" w14:textId="524931AF" w:rsidR="00D07614" w:rsidRDefault="00C5771D" w:rsidP="00CC62B4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  <w:r w:rsidRPr="008A0D84">
        <w:rPr>
          <w:rFonts w:ascii="Angsana New" w:hAnsi="Angsana New"/>
          <w:sz w:val="30"/>
          <w:szCs w:val="30"/>
          <w:cs/>
        </w:rPr>
        <w:t>ข้าพเจ้าได้สอบทานงบ</w:t>
      </w:r>
      <w:r w:rsidRPr="008A0D84">
        <w:rPr>
          <w:rFonts w:ascii="Angsana New" w:hAnsi="Angsana New" w:hint="cs"/>
          <w:sz w:val="30"/>
          <w:szCs w:val="30"/>
          <w:cs/>
        </w:rPr>
        <w:t>ฐานะการเงินรวมและงบฐานะการเงินเฉพาะกิจการ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ณ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วันที่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63459E">
        <w:rPr>
          <w:rFonts w:ascii="Angsana New" w:hAnsi="Angsana New"/>
          <w:sz w:val="30"/>
          <w:szCs w:val="30"/>
        </w:rPr>
        <w:t>3</w:t>
      </w:r>
      <w:r>
        <w:rPr>
          <w:rFonts w:ascii="Angsana New" w:hAnsi="Angsana New"/>
          <w:sz w:val="30"/>
          <w:szCs w:val="30"/>
        </w:rPr>
        <w:t>0</w:t>
      </w:r>
      <w:r>
        <w:rPr>
          <w:rFonts w:ascii="Angsana New" w:hAnsi="Angsana New" w:hint="cs"/>
          <w:sz w:val="30"/>
          <w:szCs w:val="30"/>
          <w:cs/>
        </w:rPr>
        <w:t xml:space="preserve"> กันยายน </w:t>
      </w:r>
      <w:r w:rsidRPr="0063459E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/>
          <w:sz w:val="30"/>
          <w:szCs w:val="30"/>
        </w:rPr>
        <w:t xml:space="preserve">8 </w:t>
      </w:r>
      <w:r>
        <w:rPr>
          <w:rFonts w:ascii="Angsana New" w:hAnsi="Angsana New" w:hint="cs"/>
          <w:sz w:val="30"/>
          <w:szCs w:val="30"/>
          <w:cs/>
        </w:rPr>
        <w:t>งบ</w:t>
      </w:r>
      <w:r w:rsidRPr="008A0D84">
        <w:rPr>
          <w:rFonts w:ascii="Angsana New" w:hAnsi="Angsana New" w:hint="cs"/>
          <w:sz w:val="30"/>
          <w:szCs w:val="30"/>
          <w:cs/>
        </w:rPr>
        <w:t xml:space="preserve">กำไรขาดทุนเบ็ดเสร็จรวมและงบกำไรขาดทุนเบ็ดเสร็จเฉพาะกิจการ </w:t>
      </w:r>
      <w:r>
        <w:rPr>
          <w:rFonts w:ascii="Angsana New" w:hAnsi="Angsana New" w:hint="cs"/>
          <w:sz w:val="30"/>
          <w:szCs w:val="30"/>
          <w:cs/>
        </w:rPr>
        <w:t xml:space="preserve">สำหรับงวดสามเดือนและเก้าเดือนสิ้นสุดวันที่ </w:t>
      </w:r>
      <w:r>
        <w:rPr>
          <w:rFonts w:ascii="Angsana New" w:hAnsi="Angsana New"/>
          <w:sz w:val="30"/>
          <w:szCs w:val="30"/>
        </w:rPr>
        <w:t xml:space="preserve">30 </w:t>
      </w:r>
      <w:r>
        <w:rPr>
          <w:rFonts w:ascii="Angsana New" w:hAnsi="Angsana New" w:hint="cs"/>
          <w:sz w:val="30"/>
          <w:szCs w:val="30"/>
          <w:cs/>
        </w:rPr>
        <w:t xml:space="preserve">กันยายน </w:t>
      </w:r>
      <w:r>
        <w:rPr>
          <w:rFonts w:ascii="Angsana New" w:hAnsi="Angsana New"/>
          <w:sz w:val="30"/>
          <w:szCs w:val="30"/>
        </w:rPr>
        <w:t xml:space="preserve">2568 </w:t>
      </w:r>
      <w:r w:rsidRPr="008A0D84">
        <w:rPr>
          <w:rFonts w:ascii="Angsana New" w:hAnsi="Angsana New"/>
          <w:sz w:val="30"/>
          <w:szCs w:val="30"/>
          <w:cs/>
        </w:rPr>
        <w:t>งบการเปลี่ยนแปลงส่วนของผู้ถือหุ้น</w:t>
      </w:r>
      <w:r w:rsidRPr="008A0D84">
        <w:rPr>
          <w:rFonts w:ascii="Angsana New" w:hAnsi="Angsana New" w:hint="cs"/>
          <w:sz w:val="30"/>
          <w:szCs w:val="30"/>
          <w:cs/>
        </w:rPr>
        <w:t>รวมและงบการเปลี่ยนแ</w:t>
      </w:r>
      <w:r>
        <w:rPr>
          <w:rFonts w:ascii="Angsana New" w:hAnsi="Angsana New" w:hint="cs"/>
          <w:sz w:val="30"/>
          <w:szCs w:val="30"/>
          <w:cs/>
        </w:rPr>
        <w:t xml:space="preserve">ปลงส่วนของผู้ถือหุ้นเฉพาะกิจการ </w:t>
      </w:r>
      <w:r w:rsidRPr="008A0D84">
        <w:rPr>
          <w:rFonts w:ascii="Angsana New" w:hAnsi="Angsana New"/>
          <w:sz w:val="30"/>
          <w:szCs w:val="30"/>
          <w:cs/>
        </w:rPr>
        <w:t>และงบกระแสเงินสด</w:t>
      </w:r>
      <w:r w:rsidRPr="008A0D84">
        <w:rPr>
          <w:rFonts w:ascii="Angsana New" w:hAnsi="Angsana New" w:hint="cs"/>
          <w:sz w:val="30"/>
          <w:szCs w:val="30"/>
          <w:cs/>
        </w:rPr>
        <w:t xml:space="preserve">รวมและงบกระแสเงินสดเฉพาะกิจการ </w:t>
      </w:r>
      <w:r w:rsidRPr="00D27344">
        <w:rPr>
          <w:rFonts w:ascii="Angsana New" w:hAnsi="Angsana New"/>
          <w:sz w:val="30"/>
          <w:szCs w:val="30"/>
          <w:cs/>
        </w:rPr>
        <w:t>สำหรับงวด</w:t>
      </w:r>
      <w:r>
        <w:rPr>
          <w:rFonts w:ascii="Angsana New" w:hAnsi="Angsana New" w:hint="cs"/>
          <w:sz w:val="30"/>
          <w:szCs w:val="30"/>
          <w:cs/>
        </w:rPr>
        <w:t>เก้า</w:t>
      </w:r>
      <w:r w:rsidRPr="00D27344">
        <w:rPr>
          <w:rFonts w:ascii="Angsana New" w:hAnsi="Angsana New" w:hint="cs"/>
          <w:sz w:val="30"/>
          <w:szCs w:val="30"/>
          <w:cs/>
        </w:rPr>
        <w:t>เดือน</w:t>
      </w:r>
      <w:r w:rsidRPr="00D27344">
        <w:rPr>
          <w:rFonts w:ascii="Angsana New" w:hAnsi="Angsana New"/>
          <w:sz w:val="30"/>
          <w:szCs w:val="30"/>
          <w:cs/>
        </w:rPr>
        <w:t>สิ้นสุดวัน</w:t>
      </w:r>
      <w:r w:rsidRPr="00D27344">
        <w:rPr>
          <w:rFonts w:ascii="Angsana New" w:hAnsi="Angsana New" w:hint="cs"/>
          <w:sz w:val="30"/>
          <w:szCs w:val="30"/>
          <w:cs/>
        </w:rPr>
        <w:t xml:space="preserve">ที่ </w:t>
      </w:r>
      <w:r>
        <w:rPr>
          <w:rFonts w:ascii="Angsana New" w:hAnsi="Angsana New"/>
          <w:sz w:val="30"/>
          <w:szCs w:val="30"/>
        </w:rPr>
        <w:t xml:space="preserve">30 </w:t>
      </w:r>
      <w:r>
        <w:rPr>
          <w:rFonts w:ascii="Angsana New" w:hAnsi="Angsana New" w:hint="cs"/>
          <w:sz w:val="30"/>
          <w:szCs w:val="30"/>
          <w:cs/>
        </w:rPr>
        <w:t>กันยายน</w:t>
      </w:r>
      <w:r w:rsidRPr="00D27344">
        <w:rPr>
          <w:rFonts w:ascii="Angsana New" w:hAnsi="Angsana New"/>
          <w:sz w:val="30"/>
          <w:szCs w:val="30"/>
        </w:rPr>
        <w:t xml:space="preserve"> </w:t>
      </w:r>
      <w:r w:rsidRPr="0063459E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/>
          <w:sz w:val="30"/>
          <w:szCs w:val="30"/>
        </w:rPr>
        <w:t>8</w:t>
      </w:r>
      <w:r w:rsidR="00C773EE" w:rsidRPr="00C773EE">
        <w:rPr>
          <w:rFonts w:ascii="Angsana New" w:hAnsi="Angsana New" w:hint="cs"/>
          <w:sz w:val="30"/>
          <w:szCs w:val="30"/>
          <w:cs/>
        </w:rPr>
        <w:t xml:space="preserve"> และหมายเหตุประกอบงบการเงินแบบย่อ </w:t>
      </w:r>
      <w:r w:rsidR="00C773EE" w:rsidRPr="00C773EE">
        <w:rPr>
          <w:rFonts w:ascii="Angsana New" w:hAnsi="Angsana New"/>
          <w:sz w:val="30"/>
          <w:szCs w:val="30"/>
        </w:rPr>
        <w:t>(</w:t>
      </w:r>
      <w:r w:rsidR="00C773EE" w:rsidRPr="00C773EE">
        <w:rPr>
          <w:rFonts w:ascii="Angsana New" w:hAnsi="Angsana New" w:hint="cs"/>
          <w:sz w:val="30"/>
          <w:szCs w:val="30"/>
          <w:cs/>
        </w:rPr>
        <w:t>ข้อมูลทางการเงินระหว่างกาล)</w:t>
      </w:r>
      <w:r w:rsidR="00C773EE" w:rsidRPr="00C773EE">
        <w:rPr>
          <w:rFonts w:ascii="Angsana New" w:hAnsi="Angsana New"/>
          <w:sz w:val="30"/>
          <w:szCs w:val="30"/>
          <w:cs/>
        </w:rPr>
        <w:t xml:space="preserve"> ของ</w:t>
      </w:r>
      <w:r w:rsidR="00C773EE" w:rsidRPr="00C773EE">
        <w:rPr>
          <w:rFonts w:ascii="Angsana New" w:hAnsi="Angsana New" w:hint="cs"/>
          <w:sz w:val="30"/>
          <w:szCs w:val="30"/>
          <w:cs/>
        </w:rPr>
        <w:t>บริษัท ไทยรับเบอร์ลาเท็คซ์กรุ๊ป จำกัด</w:t>
      </w:r>
      <w:r w:rsidR="00C773EE" w:rsidRPr="00C773EE">
        <w:rPr>
          <w:rFonts w:ascii="Angsana New" w:hAnsi="Angsana New"/>
          <w:sz w:val="30"/>
          <w:szCs w:val="30"/>
        </w:rPr>
        <w:t xml:space="preserve"> </w:t>
      </w:r>
      <w:r w:rsidR="00C773EE" w:rsidRPr="00C773EE">
        <w:rPr>
          <w:rFonts w:ascii="Angsana New" w:hAnsi="Angsana New" w:hint="cs"/>
          <w:sz w:val="30"/>
          <w:szCs w:val="30"/>
          <w:cs/>
        </w:rPr>
        <w:t>(มหาชน) และบริษัทย่อย และของเฉพาะ</w:t>
      </w:r>
      <w:r w:rsidR="00C773EE" w:rsidRPr="00C773EE">
        <w:rPr>
          <w:rFonts w:ascii="Angsana New" w:hAnsi="Angsana New"/>
          <w:sz w:val="30"/>
          <w:szCs w:val="30"/>
          <w:cs/>
        </w:rPr>
        <w:t>บริษัท</w:t>
      </w:r>
      <w:r w:rsidR="00C773EE" w:rsidRPr="00C773EE">
        <w:rPr>
          <w:rFonts w:ascii="Angsana New" w:hAnsi="Angsana New"/>
          <w:sz w:val="30"/>
          <w:szCs w:val="30"/>
        </w:rPr>
        <w:t xml:space="preserve"> </w:t>
      </w:r>
      <w:r w:rsidR="00C773EE" w:rsidRPr="00C773EE">
        <w:rPr>
          <w:rFonts w:ascii="Angsana New" w:hAnsi="Angsana New" w:hint="cs"/>
          <w:sz w:val="30"/>
          <w:szCs w:val="30"/>
          <w:cs/>
        </w:rPr>
        <w:t>ไทยรับเบอร์ลาเท็คซ์กรุ๊ป จำกัด (มหาชน) ตามลำดับ</w:t>
      </w:r>
      <w:r w:rsidR="00C773EE" w:rsidRPr="00C773EE">
        <w:rPr>
          <w:rFonts w:ascii="Angsana New" w:hAnsi="Angsana New"/>
          <w:sz w:val="30"/>
          <w:szCs w:val="30"/>
        </w:rPr>
        <w:t xml:space="preserve"> </w:t>
      </w:r>
      <w:r w:rsidR="00C773EE" w:rsidRPr="00C773EE">
        <w:rPr>
          <w:rFonts w:ascii="Angsana New" w:hAnsi="Angsana New"/>
          <w:sz w:val="30"/>
          <w:szCs w:val="30"/>
          <w:cs/>
        </w:rPr>
        <w:t>ซึ่งผู้บริหารของกิจการเป็นผู้รับผิดชอบในการจัดทำและ</w:t>
      </w:r>
      <w:r w:rsidR="00C773EE" w:rsidRPr="00C773EE">
        <w:rPr>
          <w:rFonts w:ascii="Angsana New" w:hAnsi="Angsana New" w:hint="cs"/>
          <w:sz w:val="30"/>
          <w:szCs w:val="30"/>
          <w:cs/>
        </w:rPr>
        <w:t>นำเสนอ</w:t>
      </w:r>
      <w:r w:rsidR="00C773EE" w:rsidRPr="00C773EE">
        <w:rPr>
          <w:rFonts w:ascii="Angsana New" w:hAnsi="Angsana New"/>
          <w:sz w:val="30"/>
          <w:szCs w:val="30"/>
          <w:cs/>
        </w:rPr>
        <w:t>ข้อมูล</w:t>
      </w:r>
      <w:r w:rsidR="00C773EE" w:rsidRPr="00C773EE">
        <w:rPr>
          <w:rFonts w:ascii="Angsana New" w:hAnsi="Angsana New" w:hint="cs"/>
          <w:sz w:val="30"/>
          <w:szCs w:val="30"/>
          <w:cs/>
        </w:rPr>
        <w:t>ทางการเงิน</w:t>
      </w:r>
      <w:r w:rsidR="00C773EE" w:rsidRPr="00C773EE">
        <w:rPr>
          <w:rFonts w:ascii="Angsana New" w:hAnsi="Angsana New"/>
          <w:sz w:val="30"/>
          <w:szCs w:val="30"/>
          <w:cs/>
        </w:rPr>
        <w:t>ระหว่างกาลเหล่านี้ตาม</w:t>
      </w:r>
      <w:r w:rsidR="00C773EE" w:rsidRPr="00C773EE">
        <w:rPr>
          <w:rFonts w:ascii="Angsana New" w:hAnsi="Angsana New" w:hint="cs"/>
          <w:sz w:val="30"/>
          <w:szCs w:val="30"/>
          <w:cs/>
        </w:rPr>
        <w:t xml:space="preserve">มาตรฐานการบัญชี ฉบับที่ </w:t>
      </w:r>
      <w:r w:rsidR="00C773EE" w:rsidRPr="00C773EE">
        <w:rPr>
          <w:rFonts w:ascii="Angsana New" w:hAnsi="Angsana New"/>
          <w:sz w:val="30"/>
          <w:szCs w:val="30"/>
        </w:rPr>
        <w:t>34</w:t>
      </w:r>
      <w:r w:rsidR="00C773EE" w:rsidRPr="00C773EE"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การรายงานทางการเงินระหว่างกาล </w:t>
      </w:r>
      <w:r w:rsidR="00C773EE" w:rsidRPr="00C773EE">
        <w:rPr>
          <w:rFonts w:ascii="Angsana New" w:hAnsi="Angsana New"/>
          <w:sz w:val="30"/>
          <w:szCs w:val="30"/>
          <w:cs/>
        </w:rPr>
        <w:t>ส่วนข้าพเจ้าเป็นผู้รับผิดชอบในการ</w:t>
      </w:r>
      <w:r w:rsidR="00C773EE" w:rsidRPr="00C773EE">
        <w:rPr>
          <w:rFonts w:ascii="Angsana New" w:hAnsi="Angsana New" w:hint="cs"/>
          <w:sz w:val="30"/>
          <w:szCs w:val="30"/>
          <w:cs/>
        </w:rPr>
        <w:t>ให้</w:t>
      </w:r>
      <w:r w:rsidR="00C773EE" w:rsidRPr="00C773EE">
        <w:rPr>
          <w:rFonts w:ascii="Angsana New" w:hAnsi="Angsana New"/>
          <w:sz w:val="30"/>
          <w:szCs w:val="30"/>
          <w:cs/>
        </w:rPr>
        <w:t>ข้อสรุป</w:t>
      </w:r>
      <w:r w:rsidR="00C773EE" w:rsidRPr="00C773EE">
        <w:rPr>
          <w:rFonts w:ascii="Angsana New" w:hAnsi="Angsana New" w:hint="cs"/>
          <w:sz w:val="30"/>
          <w:szCs w:val="30"/>
          <w:cs/>
        </w:rPr>
        <w:t>เกี่ยวกับข้อมูลทาง</w:t>
      </w:r>
      <w:r w:rsidR="00C773EE" w:rsidRPr="00C773EE">
        <w:rPr>
          <w:rFonts w:ascii="Angsana New" w:hAnsi="Angsana New"/>
          <w:sz w:val="30"/>
          <w:szCs w:val="30"/>
          <w:cs/>
        </w:rPr>
        <w:t>การเงินระหว่างกาลดังกล่าวจากผลการสอบทานของข้าพเจ้า</w:t>
      </w:r>
      <w:r w:rsidR="00D07614" w:rsidRPr="008A0D84">
        <w:rPr>
          <w:rFonts w:ascii="Angsana New" w:hAnsi="Angsana New"/>
          <w:sz w:val="30"/>
          <w:szCs w:val="30"/>
        </w:rPr>
        <w:t xml:space="preserve"> </w:t>
      </w:r>
    </w:p>
    <w:p w14:paraId="0885A06B" w14:textId="77777777" w:rsidR="00174529" w:rsidRDefault="00174529" w:rsidP="00174529">
      <w:pPr>
        <w:autoSpaceDE w:val="0"/>
        <w:autoSpaceDN w:val="0"/>
        <w:adjustRightInd w:val="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70C41377" w14:textId="5C8C2C20" w:rsidR="00D07614" w:rsidRPr="00F908D3" w:rsidRDefault="00D07614" w:rsidP="00174529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  <w:r w:rsidRPr="008A0D84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71E463D6" w14:textId="77777777" w:rsidR="00174529" w:rsidRDefault="00174529" w:rsidP="00174529">
      <w:pPr>
        <w:autoSpaceDE w:val="0"/>
        <w:autoSpaceDN w:val="0"/>
        <w:adjustRightInd w:val="0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2D2BB371" w14:textId="227B997B" w:rsidR="00D07614" w:rsidRDefault="00D07614" w:rsidP="00174529">
      <w:pPr>
        <w:autoSpaceDE w:val="0"/>
        <w:autoSpaceDN w:val="0"/>
        <w:adjustRightInd w:val="0"/>
        <w:jc w:val="thaiDistribute"/>
        <w:rPr>
          <w:rFonts w:ascii="Angsana New" w:hAnsi="Angsana New"/>
          <w:spacing w:val="-2"/>
          <w:sz w:val="30"/>
          <w:szCs w:val="30"/>
        </w:rPr>
      </w:pPr>
      <w:r w:rsidRPr="009C7C22">
        <w:rPr>
          <w:rFonts w:ascii="Angsana New" w:hAnsi="Angsana New"/>
          <w:spacing w:val="-2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รหัส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="0063459E" w:rsidRPr="0063459E">
        <w:rPr>
          <w:rFonts w:ascii="Angsana New" w:hAnsi="Angsana New"/>
          <w:spacing w:val="-2"/>
          <w:sz w:val="30"/>
          <w:szCs w:val="30"/>
        </w:rPr>
        <w:t>2410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“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9C7C22">
        <w:rPr>
          <w:rFonts w:ascii="Angsana New" w:hAnsi="Angsana New"/>
          <w:spacing w:val="-2"/>
          <w:sz w:val="30"/>
          <w:szCs w:val="30"/>
        </w:rPr>
        <w:t>”</w:t>
      </w:r>
      <w:r w:rsidRPr="009C7C22">
        <w:rPr>
          <w:rFonts w:ascii="Angsana New" w:hAnsi="Angsana New"/>
          <w:spacing w:val="-2"/>
          <w:sz w:val="30"/>
          <w:szCs w:val="30"/>
          <w:cs/>
        </w:rPr>
        <w:t xml:space="preserve"> การสอบทานดังกล่าวประกอบด้วย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การใช้วิธีการสอบถามบุคลากรซึ่ง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ส่วนใหญ่เป็นผู้</w:t>
      </w:r>
      <w:r w:rsidRPr="009C7C22">
        <w:rPr>
          <w:rFonts w:ascii="Angsana New" w:hAnsi="Angsana New"/>
          <w:spacing w:val="-2"/>
          <w:sz w:val="30"/>
          <w:szCs w:val="30"/>
          <w:cs/>
        </w:rPr>
        <w:t>รับผิดชอบ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ด้าน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การเงินและบัญชีและการวิเคราะห์เปรียบเทียบและวิธีการสอบทานอื่น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ทำให้ข้าพเจ้า</w:t>
      </w:r>
      <w:r w:rsidRPr="009C7C22">
        <w:rPr>
          <w:rFonts w:ascii="Angsana New" w:hAnsi="Angsana New"/>
          <w:spacing w:val="-2"/>
          <w:sz w:val="30"/>
          <w:szCs w:val="30"/>
          <w:cs/>
        </w:rPr>
        <w:t>ไม่สามารถ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ได้</w:t>
      </w:r>
      <w:r w:rsidRPr="009C7C22">
        <w:rPr>
          <w:rFonts w:ascii="Angsana New" w:hAnsi="Angsana New"/>
          <w:spacing w:val="-2"/>
          <w:sz w:val="30"/>
          <w:szCs w:val="30"/>
          <w:cs/>
        </w:rPr>
        <w:t>ความเชื่อมั่นว่าจะ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พบ</w:t>
      </w:r>
      <w:r w:rsidRPr="009C7C22">
        <w:rPr>
          <w:rFonts w:ascii="Angsana New" w:hAnsi="Angsana New"/>
          <w:spacing w:val="-2"/>
          <w:sz w:val="30"/>
          <w:szCs w:val="30"/>
          <w:cs/>
        </w:rPr>
        <w:t>เรื่องที่มีนัยสำคัญทั้งหมดซึ่งอาจพบได้จากการตรวจสอบ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ดังนั้นข้าพเจ้าจึงไม่แสดงความเห็นต่อ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ข้อมูลทาง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การเงินระหว่างกาลที่สอ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บ</w:t>
      </w:r>
      <w:r w:rsidRPr="009C7C22">
        <w:rPr>
          <w:rFonts w:ascii="Angsana New" w:hAnsi="Angsana New"/>
          <w:spacing w:val="-2"/>
          <w:sz w:val="30"/>
          <w:szCs w:val="30"/>
          <w:cs/>
        </w:rPr>
        <w:t>ทาน</w:t>
      </w:r>
    </w:p>
    <w:p w14:paraId="008FCF98" w14:textId="77777777" w:rsidR="00D07614" w:rsidRDefault="00D07614" w:rsidP="00D07614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</w:rPr>
      </w:pPr>
    </w:p>
    <w:p w14:paraId="281BB005" w14:textId="77777777" w:rsidR="00D07614" w:rsidRDefault="00D07614" w:rsidP="00D07614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</w:rPr>
        <w:sectPr w:rsidR="00D07614" w:rsidSect="00174529">
          <w:footerReference w:type="default" r:id="rId17"/>
          <w:footerReference w:type="first" r:id="rId18"/>
          <w:pgSz w:w="11907" w:h="16840" w:code="9"/>
          <w:pgMar w:top="691" w:right="1152" w:bottom="576" w:left="1152" w:header="720" w:footer="720" w:gutter="0"/>
          <w:cols w:space="720"/>
          <w:docGrid w:linePitch="326"/>
        </w:sectPr>
      </w:pPr>
    </w:p>
    <w:p w14:paraId="2F2135BF" w14:textId="77777777" w:rsidR="00D07614" w:rsidRPr="008A0D84" w:rsidRDefault="00D07614" w:rsidP="0005635A">
      <w:pPr>
        <w:autoSpaceDE w:val="0"/>
        <w:autoSpaceDN w:val="0"/>
        <w:adjustRightInd w:val="0"/>
        <w:rPr>
          <w:rFonts w:ascii="Angsana New" w:hAnsi="Angsana New"/>
          <w:i/>
          <w:iCs/>
          <w:sz w:val="30"/>
          <w:szCs w:val="30"/>
        </w:rPr>
      </w:pPr>
      <w:r w:rsidRPr="008A0D84">
        <w:rPr>
          <w:rFonts w:ascii="Angsana New" w:hAnsi="Angsana New" w:hint="cs"/>
          <w:i/>
          <w:iCs/>
          <w:sz w:val="30"/>
          <w:szCs w:val="30"/>
          <w:cs/>
        </w:rPr>
        <w:lastRenderedPageBreak/>
        <w:t>ข้อ</w:t>
      </w:r>
      <w:r w:rsidRPr="008A0D84">
        <w:rPr>
          <w:rFonts w:ascii="Angsana New" w:hAnsi="Angsana New"/>
          <w:i/>
          <w:iCs/>
          <w:sz w:val="30"/>
          <w:szCs w:val="30"/>
          <w:cs/>
        </w:rPr>
        <w:t>สรุป</w:t>
      </w:r>
    </w:p>
    <w:p w14:paraId="353E7483" w14:textId="77777777" w:rsidR="0005635A" w:rsidRDefault="0005635A" w:rsidP="0005635A">
      <w:pPr>
        <w:autoSpaceDE w:val="0"/>
        <w:autoSpaceDN w:val="0"/>
        <w:adjustRightInd w:val="0"/>
        <w:rPr>
          <w:rFonts w:ascii="Angsana New" w:hAnsi="Angsana New"/>
          <w:sz w:val="30"/>
          <w:szCs w:val="30"/>
        </w:rPr>
      </w:pPr>
    </w:p>
    <w:p w14:paraId="2817A27A" w14:textId="7A0BF59E" w:rsidR="00D07614" w:rsidRDefault="00D07614" w:rsidP="0005635A">
      <w:pPr>
        <w:autoSpaceDE w:val="0"/>
        <w:autoSpaceDN w:val="0"/>
        <w:adjustRightInd w:val="0"/>
        <w:rPr>
          <w:rFonts w:ascii="Angsana New" w:hAnsi="Angsana New"/>
          <w:sz w:val="30"/>
          <w:szCs w:val="30"/>
        </w:rPr>
      </w:pPr>
      <w:r w:rsidRPr="00BB1E07">
        <w:rPr>
          <w:rFonts w:ascii="Angsana New" w:hAnsi="Angsana New"/>
          <w:sz w:val="30"/>
          <w:szCs w:val="30"/>
          <w:cs/>
        </w:rPr>
        <w:t>ข้าพ</w:t>
      </w:r>
      <w:r w:rsidRPr="00DC26DD">
        <w:rPr>
          <w:rFonts w:ascii="Angsana New" w:hAnsi="Angsana New"/>
          <w:sz w:val="30"/>
          <w:szCs w:val="30"/>
          <w:cs/>
        </w:rPr>
        <w:t>เจ้าไม่พบสิ่งที่เป็นเหตุให้เชื่อว่า</w:t>
      </w:r>
      <w:r w:rsidRPr="00DC26DD">
        <w:rPr>
          <w:rFonts w:ascii="Angsana New" w:hAnsi="Angsana New" w:hint="cs"/>
          <w:sz w:val="30"/>
          <w:szCs w:val="30"/>
          <w:cs/>
        </w:rPr>
        <w:t>ข้อมูลทาง</w:t>
      </w:r>
      <w:r w:rsidRPr="00DC26DD">
        <w:rPr>
          <w:rFonts w:ascii="Angsana New" w:hAnsi="Angsana New"/>
          <w:sz w:val="30"/>
          <w:szCs w:val="30"/>
          <w:cs/>
        </w:rPr>
        <w:t>การเงินระหว่างกาลดังกล่าว</w:t>
      </w:r>
      <w:r w:rsidRPr="00DC26DD">
        <w:rPr>
          <w:rFonts w:ascii="Angsana New" w:hAnsi="Angsana New" w:hint="cs"/>
          <w:sz w:val="30"/>
          <w:szCs w:val="30"/>
          <w:cs/>
        </w:rPr>
        <w:t>ไม่ได้จัดทำขึ้น</w:t>
      </w:r>
      <w:r w:rsidRPr="00DC26DD">
        <w:rPr>
          <w:rFonts w:ascii="Angsana New" w:hAnsi="Angsana New"/>
          <w:sz w:val="30"/>
          <w:szCs w:val="30"/>
          <w:cs/>
        </w:rPr>
        <w:t>ตาม</w:t>
      </w:r>
      <w:r w:rsidRPr="00DC26DD">
        <w:rPr>
          <w:rFonts w:ascii="Angsana New" w:hAnsi="Angsana New" w:hint="cs"/>
          <w:sz w:val="30"/>
          <w:szCs w:val="30"/>
          <w:cs/>
        </w:rPr>
        <w:t>มาตรฐานการบัญชี</w:t>
      </w:r>
      <w:r w:rsidR="0021631B">
        <w:rPr>
          <w:rFonts w:ascii="Angsana New" w:hAnsi="Angsana New"/>
          <w:sz w:val="30"/>
          <w:szCs w:val="30"/>
        </w:rPr>
        <w:t xml:space="preserve"> </w:t>
      </w:r>
      <w:r w:rsidRPr="00DC26DD">
        <w:rPr>
          <w:rFonts w:ascii="Angsana New" w:hAnsi="Angsana New" w:hint="cs"/>
          <w:sz w:val="30"/>
          <w:szCs w:val="30"/>
          <w:cs/>
        </w:rPr>
        <w:t>ฉบับที่</w:t>
      </w:r>
      <w:r w:rsidRPr="00DC26DD">
        <w:rPr>
          <w:rFonts w:ascii="Angsana New" w:hAnsi="Angsana New"/>
          <w:sz w:val="30"/>
          <w:szCs w:val="30"/>
        </w:rPr>
        <w:t xml:space="preserve"> </w:t>
      </w:r>
      <w:r w:rsidR="0063459E" w:rsidRPr="0063459E">
        <w:rPr>
          <w:rFonts w:ascii="Angsana New" w:hAnsi="Angsana New"/>
          <w:sz w:val="30"/>
          <w:szCs w:val="30"/>
        </w:rPr>
        <w:t>34</w:t>
      </w:r>
      <w:r w:rsidRPr="00DC26DD"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การรายงานทางการเงินระหว่างกาล</w:t>
      </w:r>
      <w:r w:rsidRPr="00DC26DD">
        <w:rPr>
          <w:rFonts w:ascii="Angsana New" w:hAnsi="Angsana New"/>
          <w:sz w:val="30"/>
          <w:szCs w:val="30"/>
        </w:rPr>
        <w:t xml:space="preserve"> </w:t>
      </w:r>
      <w:r w:rsidRPr="00DC26DD">
        <w:rPr>
          <w:rFonts w:ascii="Angsana New" w:hAnsi="Angsana New" w:hint="cs"/>
          <w:sz w:val="30"/>
          <w:szCs w:val="30"/>
          <w:cs/>
        </w:rPr>
        <w:t>ในสาระสำคัญ</w:t>
      </w:r>
      <w:r w:rsidRPr="00DC26DD">
        <w:rPr>
          <w:rFonts w:ascii="Angsana New" w:hAnsi="Angsana New"/>
          <w:sz w:val="30"/>
          <w:szCs w:val="30"/>
          <w:cs/>
        </w:rPr>
        <w:t>จากการสอบทานของข้าพเจ้า</w:t>
      </w:r>
    </w:p>
    <w:p w14:paraId="2DC0DDBD" w14:textId="77777777" w:rsidR="00D07614" w:rsidRDefault="00D07614" w:rsidP="0005635A">
      <w:pPr>
        <w:autoSpaceDE w:val="0"/>
        <w:autoSpaceDN w:val="0"/>
        <w:adjustRightInd w:val="0"/>
        <w:rPr>
          <w:rFonts w:ascii="Angsana New" w:hAnsi="Angsana New"/>
          <w:sz w:val="30"/>
          <w:szCs w:val="30"/>
        </w:rPr>
      </w:pPr>
    </w:p>
    <w:p w14:paraId="4EE72A6E" w14:textId="77777777" w:rsidR="00BD596A" w:rsidRPr="00BD596A" w:rsidRDefault="00BD596A" w:rsidP="00BD596A">
      <w:pPr>
        <w:autoSpaceDE w:val="0"/>
        <w:autoSpaceDN w:val="0"/>
        <w:adjustRightInd w:val="0"/>
        <w:rPr>
          <w:rFonts w:ascii="Angsana New" w:hAnsi="Angsana New"/>
          <w:i/>
          <w:iCs/>
          <w:sz w:val="30"/>
          <w:szCs w:val="30"/>
        </w:rPr>
      </w:pPr>
      <w:r w:rsidRPr="00BD596A">
        <w:rPr>
          <w:rFonts w:ascii="Angsana New" w:hAnsi="Angsana New"/>
          <w:i/>
          <w:iCs/>
          <w:sz w:val="30"/>
          <w:szCs w:val="30"/>
          <w:cs/>
        </w:rPr>
        <w:t xml:space="preserve">ข้อมูลและเหตุการณ์ที่เน้น </w:t>
      </w:r>
    </w:p>
    <w:p w14:paraId="15539AF3" w14:textId="77777777" w:rsidR="00BD596A" w:rsidRPr="00BD596A" w:rsidRDefault="00BD596A" w:rsidP="00BD596A">
      <w:pPr>
        <w:autoSpaceDE w:val="0"/>
        <w:autoSpaceDN w:val="0"/>
        <w:adjustRightInd w:val="0"/>
        <w:rPr>
          <w:rFonts w:ascii="Angsana New" w:hAnsi="Angsana New"/>
          <w:sz w:val="30"/>
          <w:szCs w:val="30"/>
        </w:rPr>
      </w:pPr>
    </w:p>
    <w:p w14:paraId="5B077712" w14:textId="514CD3AF" w:rsidR="00D07614" w:rsidRDefault="00BD596A" w:rsidP="00B20001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  <w:r w:rsidRPr="002649F8">
        <w:rPr>
          <w:rFonts w:ascii="Angsana New" w:hAnsi="Angsana New"/>
          <w:sz w:val="30"/>
          <w:szCs w:val="30"/>
          <w:cs/>
        </w:rPr>
        <w:t xml:space="preserve">ข้าพเจ้าขอให้สังเกตหมายเหตุประกอบงบการเงินข้อ </w:t>
      </w:r>
      <w:r w:rsidR="0037174E" w:rsidRPr="002649F8">
        <w:rPr>
          <w:rFonts w:ascii="Angsana New" w:hAnsi="Angsana New"/>
          <w:sz w:val="30"/>
          <w:szCs w:val="30"/>
        </w:rPr>
        <w:t>11</w:t>
      </w:r>
      <w:r w:rsidRPr="002649F8">
        <w:rPr>
          <w:rFonts w:ascii="Angsana New" w:hAnsi="Angsana New"/>
          <w:sz w:val="30"/>
          <w:szCs w:val="30"/>
        </w:rPr>
        <w:t xml:space="preserve"> </w:t>
      </w:r>
      <w:r w:rsidRPr="002649F8">
        <w:rPr>
          <w:rFonts w:ascii="Angsana New" w:hAnsi="Angsana New"/>
          <w:sz w:val="30"/>
          <w:szCs w:val="30"/>
          <w:cs/>
        </w:rPr>
        <w:t>เรื่อง คดีฟ้องร้องเพื่อขับไล่บริษัทย่อยออกจากที่ดินที่บริษัทย่อ</w:t>
      </w:r>
      <w:r w:rsidR="00B20001" w:rsidRPr="002649F8">
        <w:rPr>
          <w:rFonts w:ascii="Angsana New" w:hAnsi="Angsana New" w:hint="cs"/>
          <w:sz w:val="30"/>
          <w:szCs w:val="30"/>
          <w:cs/>
        </w:rPr>
        <w:t>ย</w:t>
      </w:r>
      <w:r w:rsidRPr="002649F8">
        <w:rPr>
          <w:rFonts w:ascii="Angsana New" w:hAnsi="Angsana New"/>
          <w:sz w:val="30"/>
          <w:szCs w:val="30"/>
          <w:cs/>
        </w:rPr>
        <w:t xml:space="preserve">ครอบครองและทำประโยชน์ปลูกยางพารา  ณ วันที่ </w:t>
      </w:r>
      <w:r w:rsidRPr="002649F8">
        <w:rPr>
          <w:rFonts w:ascii="Angsana New" w:hAnsi="Angsana New"/>
          <w:sz w:val="30"/>
          <w:szCs w:val="30"/>
        </w:rPr>
        <w:t>3</w:t>
      </w:r>
      <w:r w:rsidR="0037174E" w:rsidRPr="002649F8">
        <w:rPr>
          <w:rFonts w:ascii="Angsana New" w:hAnsi="Angsana New"/>
          <w:sz w:val="30"/>
          <w:szCs w:val="30"/>
        </w:rPr>
        <w:t>0</w:t>
      </w:r>
      <w:r w:rsidRPr="002649F8">
        <w:rPr>
          <w:rFonts w:ascii="Angsana New" w:hAnsi="Angsana New"/>
          <w:sz w:val="30"/>
          <w:szCs w:val="30"/>
        </w:rPr>
        <w:t xml:space="preserve"> </w:t>
      </w:r>
      <w:r w:rsidR="002649F8" w:rsidRPr="002649F8">
        <w:rPr>
          <w:rFonts w:ascii="Angsana New" w:hAnsi="Angsana New" w:hint="cs"/>
          <w:sz w:val="30"/>
          <w:szCs w:val="30"/>
          <w:cs/>
        </w:rPr>
        <w:t>กันยายน</w:t>
      </w:r>
      <w:r w:rsidRPr="002649F8">
        <w:rPr>
          <w:rFonts w:ascii="Angsana New" w:hAnsi="Angsana New"/>
          <w:sz w:val="30"/>
          <w:szCs w:val="30"/>
          <w:cs/>
        </w:rPr>
        <w:t xml:space="preserve"> </w:t>
      </w:r>
      <w:r w:rsidRPr="002649F8">
        <w:rPr>
          <w:rFonts w:ascii="Angsana New" w:hAnsi="Angsana New"/>
          <w:sz w:val="30"/>
          <w:szCs w:val="30"/>
        </w:rPr>
        <w:t>256</w:t>
      </w:r>
      <w:r w:rsidR="00BC55BA" w:rsidRPr="002649F8">
        <w:rPr>
          <w:rFonts w:ascii="Angsana New" w:hAnsi="Angsana New"/>
          <w:sz w:val="30"/>
          <w:szCs w:val="30"/>
        </w:rPr>
        <w:t>8</w:t>
      </w:r>
      <w:r w:rsidRPr="002649F8">
        <w:rPr>
          <w:rFonts w:ascii="Angsana New" w:hAnsi="Angsana New"/>
          <w:sz w:val="30"/>
          <w:szCs w:val="30"/>
        </w:rPr>
        <w:t xml:space="preserve"> </w:t>
      </w:r>
      <w:del w:id="0" w:author="Watcharapol, Sawangarom" w:date="2025-11-14T17:39:00Z" w16du:dateUtc="2025-11-14T10:39:00Z">
        <w:r w:rsidRPr="002649F8" w:rsidDel="00B2582E">
          <w:rPr>
            <w:rFonts w:ascii="Angsana New" w:hAnsi="Angsana New"/>
            <w:sz w:val="30"/>
            <w:szCs w:val="30"/>
            <w:cs/>
          </w:rPr>
          <w:delText>บริษัทย่อยอยู่ระหว่างการยื่นอุทธรณ์ภายใต</w:delText>
        </w:r>
        <w:r w:rsidR="00B20001" w:rsidRPr="002649F8" w:rsidDel="00B2582E">
          <w:rPr>
            <w:rFonts w:ascii="Angsana New" w:hAnsi="Angsana New" w:hint="cs"/>
            <w:sz w:val="30"/>
            <w:szCs w:val="30"/>
            <w:cs/>
          </w:rPr>
          <w:delText>้</w:delText>
        </w:r>
        <w:r w:rsidRPr="002649F8" w:rsidDel="00B2582E">
          <w:rPr>
            <w:rFonts w:ascii="Angsana New" w:hAnsi="Angsana New"/>
            <w:sz w:val="30"/>
            <w:szCs w:val="30"/>
            <w:cs/>
          </w:rPr>
          <w:delText>กระบวน</w:delText>
        </w:r>
      </w:del>
      <w:ins w:id="1" w:author="Watcharapol, Sawangarom" w:date="2025-11-14T17:39:00Z" w16du:dateUtc="2025-11-14T10:39:00Z">
        <w:r w:rsidR="00B2582E">
          <w:rPr>
            <w:rFonts w:ascii="Angsana New" w:hAnsi="Angsana New" w:hint="cs"/>
            <w:sz w:val="30"/>
            <w:szCs w:val="30"/>
            <w:cs/>
          </w:rPr>
          <w:t>คดีฟ้องร้องของบริษัทย่อยอยู่ระหว่าง</w:t>
        </w:r>
      </w:ins>
      <w:r w:rsidRPr="002649F8">
        <w:rPr>
          <w:rFonts w:ascii="Angsana New" w:hAnsi="Angsana New"/>
          <w:sz w:val="30"/>
          <w:szCs w:val="30"/>
          <w:cs/>
        </w:rPr>
        <w:t>การพิจารณาของศาล ซึ่งผลของคดียังมีความไม่แน่นอนและไม่สามารถสรุปได้ในขณะนี้ ทั้งนี้ ความเห็นของข้าพเจ้าไม่ได้เปลี่ยนแปลงไปเนื่องจากเรื่องนี้</w:t>
      </w:r>
    </w:p>
    <w:p w14:paraId="486FDE75" w14:textId="77777777" w:rsidR="00D07614" w:rsidRDefault="00D07614" w:rsidP="0005635A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6228F4CD" w14:textId="77777777" w:rsidR="00BC55BA" w:rsidRDefault="00BC55BA" w:rsidP="0005635A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50A45607" w14:textId="77777777" w:rsidR="00BC55BA" w:rsidRDefault="00BC55BA" w:rsidP="0005635A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06B5FE15" w14:textId="77777777" w:rsidR="00D07614" w:rsidRPr="008A0D84" w:rsidRDefault="00D07614" w:rsidP="0005635A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0EE11B5D" w14:textId="1CA8F9A9" w:rsidR="00D07614" w:rsidRPr="00B0306F" w:rsidRDefault="00D07614" w:rsidP="0005635A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B0306F">
        <w:rPr>
          <w:rFonts w:ascii="Angsana New" w:hAnsi="Angsana New"/>
          <w:sz w:val="30"/>
          <w:szCs w:val="30"/>
          <w:cs/>
          <w:lang w:val="th-TH"/>
        </w:rPr>
        <w:t>(</w:t>
      </w:r>
      <w:r w:rsidR="00083A75" w:rsidRPr="00083A75">
        <w:rPr>
          <w:rFonts w:ascii="Angsana New" w:hAnsi="Angsana New"/>
          <w:sz w:val="30"/>
          <w:szCs w:val="30"/>
          <w:cs/>
        </w:rPr>
        <w:t>วัชระ ภัทรพิทักษ์</w:t>
      </w:r>
      <w:r w:rsidRPr="00B0306F">
        <w:rPr>
          <w:rFonts w:ascii="Angsana New" w:hAnsi="Angsana New" w:hint="cs"/>
          <w:sz w:val="30"/>
          <w:szCs w:val="30"/>
          <w:cs/>
        </w:rPr>
        <w:t>)</w:t>
      </w:r>
    </w:p>
    <w:p w14:paraId="6CE366F2" w14:textId="77777777" w:rsidR="00D07614" w:rsidRPr="00B0306F" w:rsidRDefault="00D07614" w:rsidP="0005635A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B0306F">
        <w:rPr>
          <w:rFonts w:ascii="Angsana New" w:hAnsi="Angsana New"/>
          <w:sz w:val="30"/>
          <w:szCs w:val="30"/>
          <w:cs/>
        </w:rPr>
        <w:t>ผู้สอบบัญชีรับอนุญาต</w:t>
      </w:r>
    </w:p>
    <w:p w14:paraId="6AF1398A" w14:textId="72AF4B93" w:rsidR="00D07614" w:rsidRPr="00B0306F" w:rsidRDefault="00D07614" w:rsidP="0005635A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B0306F">
        <w:rPr>
          <w:rFonts w:ascii="Angsana New" w:hAnsi="Angsana New"/>
          <w:sz w:val="30"/>
          <w:szCs w:val="30"/>
          <w:cs/>
        </w:rPr>
        <w:t>เลขทะเบียน</w:t>
      </w:r>
      <w:r w:rsidRPr="00B0306F">
        <w:rPr>
          <w:rFonts w:ascii="Angsana New" w:hAnsi="Angsana New" w:hint="cs"/>
          <w:sz w:val="30"/>
          <w:szCs w:val="30"/>
          <w:cs/>
        </w:rPr>
        <w:t xml:space="preserve"> </w:t>
      </w:r>
      <w:r w:rsidR="0063459E" w:rsidRPr="0063459E">
        <w:rPr>
          <w:rFonts w:ascii="Angsana New" w:hAnsi="Angsana New"/>
          <w:sz w:val="30"/>
          <w:szCs w:val="30"/>
        </w:rPr>
        <w:t>6669</w:t>
      </w:r>
    </w:p>
    <w:p w14:paraId="43394510" w14:textId="77777777" w:rsidR="00D07614" w:rsidRPr="00056FCA" w:rsidRDefault="00D07614" w:rsidP="0005635A">
      <w:pPr>
        <w:tabs>
          <w:tab w:val="center" w:pos="6300"/>
        </w:tabs>
        <w:ind w:left="480" w:right="-45"/>
        <w:rPr>
          <w:rFonts w:ascii="Angsana New" w:hAnsi="Angsana New"/>
          <w:sz w:val="30"/>
          <w:szCs w:val="30"/>
        </w:rPr>
      </w:pPr>
    </w:p>
    <w:p w14:paraId="071B603E" w14:textId="77777777" w:rsidR="00D07614" w:rsidRPr="008A0D84" w:rsidRDefault="00D07614" w:rsidP="0005635A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8A0D84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4047CD71" w14:textId="77777777" w:rsidR="00D07614" w:rsidRPr="008A0D84" w:rsidRDefault="00D07614" w:rsidP="0005635A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8A0D84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0C0CCEDC" w14:textId="6951EE56" w:rsidR="00C5771D" w:rsidRPr="004A2E40" w:rsidRDefault="002649F8" w:rsidP="00C5771D">
      <w:pPr>
        <w:rPr>
          <w:rFonts w:ascii="Angsana New" w:hAnsi="Angsana New"/>
          <w:sz w:val="30"/>
          <w:szCs w:val="30"/>
          <w:cs/>
          <w:lang w:eastAsia="th-TH"/>
        </w:rPr>
      </w:pPr>
      <w:r>
        <w:rPr>
          <w:rFonts w:ascii="Angsana New" w:hAnsi="Angsana New"/>
          <w:sz w:val="30"/>
          <w:szCs w:val="30"/>
          <w:lang w:eastAsia="th-TH"/>
        </w:rPr>
        <w:t>13</w:t>
      </w:r>
      <w:r w:rsidR="00C5771D">
        <w:rPr>
          <w:rFonts w:ascii="Angsana New" w:hAnsi="Angsana New"/>
          <w:sz w:val="30"/>
          <w:szCs w:val="30"/>
          <w:lang w:eastAsia="th-TH"/>
        </w:rPr>
        <w:t xml:space="preserve"> </w:t>
      </w:r>
      <w:r w:rsidR="00C5771D">
        <w:rPr>
          <w:rFonts w:ascii="Angsana New" w:hAnsi="Angsana New" w:hint="cs"/>
          <w:sz w:val="30"/>
          <w:szCs w:val="30"/>
          <w:cs/>
          <w:lang w:eastAsia="th-TH"/>
        </w:rPr>
        <w:t xml:space="preserve">พฤศจิกายน </w:t>
      </w:r>
      <w:r w:rsidR="00C5771D" w:rsidRPr="0063459E">
        <w:rPr>
          <w:rFonts w:ascii="Angsana New" w:hAnsi="Angsana New"/>
          <w:sz w:val="30"/>
          <w:szCs w:val="30"/>
          <w:lang w:eastAsia="th-TH"/>
        </w:rPr>
        <w:t>256</w:t>
      </w:r>
      <w:r w:rsidR="00C5771D">
        <w:rPr>
          <w:rFonts w:ascii="Angsana New" w:hAnsi="Angsana New"/>
          <w:sz w:val="30"/>
          <w:szCs w:val="30"/>
          <w:lang w:eastAsia="th-TH"/>
        </w:rPr>
        <w:t>8</w:t>
      </w:r>
    </w:p>
    <w:p w14:paraId="1367BCD1" w14:textId="4CF6EDEC" w:rsidR="00D07614" w:rsidRDefault="00D07614" w:rsidP="69DB7E52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bCs/>
          <w:sz w:val="30"/>
          <w:szCs w:val="30"/>
          <w:lang w:bidi="th-TH"/>
        </w:rPr>
      </w:pPr>
    </w:p>
    <w:p w14:paraId="38125BAA" w14:textId="77777777" w:rsidR="00D07614" w:rsidRDefault="00D07614" w:rsidP="69DB7E52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bCs/>
          <w:sz w:val="30"/>
          <w:szCs w:val="30"/>
          <w:lang w:bidi="th-TH"/>
        </w:rPr>
      </w:pPr>
    </w:p>
    <w:p w14:paraId="6B8624F1" w14:textId="0B023596" w:rsidR="00DA2BFE" w:rsidRPr="004F0603" w:rsidRDefault="00DA2BFE" w:rsidP="00825D2A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/>
          <w:color w:val="000000"/>
          <w:sz w:val="30"/>
          <w:szCs w:val="30"/>
        </w:rPr>
      </w:pPr>
    </w:p>
    <w:sectPr w:rsidR="00DA2BFE" w:rsidRPr="004F0603" w:rsidSect="00825D2A">
      <w:headerReference w:type="default" r:id="rId19"/>
      <w:footerReference w:type="default" r:id="rId20"/>
      <w:pgSz w:w="11907" w:h="16840" w:code="9"/>
      <w:pgMar w:top="691" w:right="927" w:bottom="576" w:left="1152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23BB8" w14:textId="77777777" w:rsidR="00945745" w:rsidRDefault="00945745">
      <w:r>
        <w:separator/>
      </w:r>
    </w:p>
  </w:endnote>
  <w:endnote w:type="continuationSeparator" w:id="0">
    <w:p w14:paraId="7747C9F3" w14:textId="77777777" w:rsidR="00945745" w:rsidRDefault="00945745">
      <w:r>
        <w:continuationSeparator/>
      </w:r>
    </w:p>
  </w:endnote>
  <w:endnote w:type="continuationNotice" w:id="1">
    <w:p w14:paraId="6C6BB7A4" w14:textId="77777777" w:rsidR="00945745" w:rsidRDefault="009457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AA4EE" w14:textId="7EF61A3E" w:rsidR="00D07614" w:rsidRDefault="00D07614">
    <w:pPr>
      <w:pStyle w:val="Footer"/>
      <w:framePr w:wrap="around" w:vAnchor="text" w:hAnchor="margin" w:xAlign="right" w:y="1"/>
      <w:rPr>
        <w:rStyle w:val="PageNumber"/>
        <w:rFonts w:cs="Arial"/>
        <w:cs/>
      </w:rPr>
    </w:pPr>
    <w:r>
      <w:rPr>
        <w:rStyle w:val="PageNumber"/>
      </w:rPr>
      <w:fldChar w:fldCharType="begin"/>
    </w:r>
    <w:r>
      <w:rPr>
        <w:rStyle w:val="PageNumber"/>
        <w:rFonts w:cs="Arial"/>
        <w:cs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  <w:cs/>
      </w:rPr>
      <w:t>1</w:t>
    </w:r>
    <w:r w:rsidR="0063459E" w:rsidRPr="0063459E">
      <w:rPr>
        <w:rStyle w:val="PageNumber"/>
        <w:noProof/>
        <w:lang w:val="en-US"/>
      </w:rPr>
      <w:t>9</w:t>
    </w:r>
    <w:r>
      <w:rPr>
        <w:rStyle w:val="PageNumber"/>
      </w:rPr>
      <w:fldChar w:fldCharType="end"/>
    </w:r>
  </w:p>
  <w:p w14:paraId="37C60B43" w14:textId="77777777" w:rsidR="00D07614" w:rsidRDefault="00D07614">
    <w:pPr>
      <w:pStyle w:val="Footer"/>
      <w:ind w:right="360"/>
      <w:rPr>
        <w:rFonts w:cs="Cordia New"/>
        <w: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23574" w14:textId="77777777" w:rsidR="00B74FFE" w:rsidRDefault="00B74F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198DC" w14:textId="77777777" w:rsidR="00B74FFE" w:rsidRDefault="00B74FF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2DA59" w14:textId="071CC9F9" w:rsidR="00D07614" w:rsidRPr="00413766" w:rsidRDefault="00D07614" w:rsidP="00174529">
    <w:pPr>
      <w:pStyle w:val="Footer"/>
      <w:jc w:val="center"/>
      <w:rPr>
        <w:rFonts w:asciiTheme="majorBidi" w:hAnsiTheme="majorBidi" w:cstheme="majorBidi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DBB11" w14:textId="17B330E5" w:rsidR="00D07614" w:rsidRDefault="00D07614">
    <w:pPr>
      <w:pStyle w:val="Footer"/>
      <w:framePr w:w="300" w:h="365" w:hRule="exact" w:wrap="around" w:vAnchor="text" w:hAnchor="page" w:x="15382" w:y="19"/>
      <w:jc w:val="right"/>
      <w:rPr>
        <w:rStyle w:val="PageNumber"/>
        <w:rFonts w:ascii="Angsana New" w:hAnsi="Angsana New"/>
        <w:sz w:val="30"/>
        <w:szCs w:val="30"/>
        <w:cs/>
        <w:lang w:val="en-GB"/>
      </w:rPr>
    </w:pPr>
    <w:r>
      <w:rPr>
        <w:rStyle w:val="PageNumber"/>
        <w:rFonts w:ascii="Angsana New" w:hAnsi="Angsana New"/>
        <w:sz w:val="30"/>
        <w:szCs w:val="30"/>
      </w:rPr>
      <w:fldChar w:fldCharType="begin"/>
    </w:r>
    <w:r>
      <w:rPr>
        <w:rStyle w:val="PageNumber"/>
        <w:rFonts w:ascii="Angsana New" w:hAnsi="Angsana New"/>
        <w:sz w:val="30"/>
        <w:szCs w:val="30"/>
        <w:cs/>
        <w:lang w:val="en-GB"/>
      </w:rPr>
      <w:instrText xml:space="preserve">PAGE  </w:instrText>
    </w:r>
    <w:r>
      <w:rPr>
        <w:rStyle w:val="PageNumber"/>
        <w:rFonts w:ascii="Angsana New" w:hAnsi="Angsana New"/>
        <w:sz w:val="30"/>
        <w:szCs w:val="30"/>
      </w:rPr>
      <w:fldChar w:fldCharType="separate"/>
    </w:r>
    <w:r w:rsidR="0063459E" w:rsidRPr="0063459E">
      <w:rPr>
        <w:rStyle w:val="PageNumber"/>
        <w:rFonts w:ascii="Angsana New" w:hAnsi="Angsana New"/>
        <w:noProof/>
        <w:sz w:val="30"/>
        <w:szCs w:val="30"/>
        <w:lang w:val="en-US"/>
      </w:rPr>
      <w:t>3</w:t>
    </w:r>
    <w:r>
      <w:rPr>
        <w:rStyle w:val="PageNumber"/>
        <w:rFonts w:ascii="Angsana New" w:hAnsi="Angsana New"/>
        <w:sz w:val="30"/>
        <w:szCs w:val="30"/>
      </w:rPr>
      <w:fldChar w:fldCharType="end"/>
    </w:r>
  </w:p>
  <w:p w14:paraId="136E3F37" w14:textId="347D3299" w:rsidR="00D07614" w:rsidRDefault="00D07614">
    <w:pPr>
      <w:pStyle w:val="Footer"/>
      <w:ind w:right="360"/>
      <w:rPr>
        <w:rStyle w:val="PageNumber"/>
        <w:rFonts w:ascii="Angsana New" w:hAnsi="Angsana New"/>
        <w:i/>
        <w:iCs/>
        <w:cs/>
      </w:rPr>
    </w:pPr>
    <w:r>
      <w:rPr>
        <w:rStyle w:val="PageNumber"/>
        <w:rFonts w:ascii="Angsana New" w:hAnsi="Angsana New"/>
        <w:i/>
        <w:iCs/>
      </w:rPr>
      <w:fldChar w:fldCharType="begin"/>
    </w:r>
    <w:r>
      <w:rPr>
        <w:rStyle w:val="PageNumber"/>
        <w:rFonts w:ascii="Angsana New" w:hAnsi="Angsana New"/>
        <w:i/>
        <w:iCs/>
        <w:cs/>
        <w:lang w:val="en-GB"/>
      </w:rPr>
      <w:instrText xml:space="preserve"> FILENAME </w:instrText>
    </w:r>
    <w:r>
      <w:rPr>
        <w:rStyle w:val="PageNumber"/>
        <w:rFonts w:ascii="Angsana New" w:hAnsi="Angsana New"/>
        <w:i/>
        <w:iCs/>
      </w:rPr>
      <w:fldChar w:fldCharType="separate"/>
    </w:r>
    <w:r w:rsidR="00011311">
      <w:rPr>
        <w:rStyle w:val="PageNumber"/>
        <w:rFonts w:ascii="Angsana New" w:hAnsi="Angsana New"/>
        <w:i/>
        <w:iCs/>
        <w:noProof/>
        <w:cs/>
        <w:lang w:val="en-GB"/>
      </w:rPr>
      <w:t>1708257</w:t>
    </w:r>
    <w:r w:rsidR="00011311">
      <w:rPr>
        <w:rStyle w:val="PageNumber"/>
        <w:rFonts w:ascii="Angsana New" w:hAnsi="Angsana New"/>
        <w:i/>
        <w:iCs/>
        <w:noProof/>
        <w:lang w:val="en-GB"/>
      </w:rPr>
      <w:t>_</w:t>
    </w:r>
    <w:r w:rsidR="00011311">
      <w:rPr>
        <w:rStyle w:val="PageNumber"/>
        <w:rFonts w:ascii="Angsana New" w:hAnsi="Angsana New"/>
        <w:i/>
        <w:iCs/>
        <w:noProof/>
        <w:cs/>
        <w:lang w:val="en-GB"/>
      </w:rPr>
      <w:t>2025</w:t>
    </w:r>
    <w:r w:rsidR="00011311">
      <w:rPr>
        <w:rStyle w:val="PageNumber"/>
        <w:rFonts w:ascii="Angsana New" w:hAnsi="Angsana New"/>
        <w:i/>
        <w:iCs/>
        <w:noProof/>
        <w:lang w:val="en-GB"/>
      </w:rPr>
      <w:t>Dec_FSA_Thai Rubber Latex Group Public Company Limited_</w:t>
    </w:r>
    <w:r w:rsidR="00011311">
      <w:rPr>
        <w:rStyle w:val="PageNumber"/>
        <w:rFonts w:ascii="Angsana New" w:hAnsi="Angsana New"/>
        <w:i/>
        <w:iCs/>
        <w:noProof/>
        <w:cs/>
        <w:lang w:val="en-GB"/>
      </w:rPr>
      <w:t>09</w:t>
    </w:r>
    <w:r w:rsidR="00011311">
      <w:rPr>
        <w:rStyle w:val="PageNumber"/>
        <w:rFonts w:ascii="Angsana New" w:hAnsi="Angsana New"/>
        <w:i/>
        <w:iCs/>
        <w:noProof/>
        <w:lang w:val="en-GB"/>
      </w:rPr>
      <w:t>t_Q</w:t>
    </w:r>
    <w:r w:rsidR="00011311">
      <w:rPr>
        <w:rStyle w:val="PageNumber"/>
        <w:rFonts w:ascii="Angsana New" w:hAnsi="Angsana New"/>
        <w:i/>
        <w:iCs/>
        <w:noProof/>
        <w:cs/>
        <w:lang w:val="en-GB"/>
      </w:rPr>
      <w:t>3</w:t>
    </w:r>
    <w:r w:rsidR="00011311">
      <w:rPr>
        <w:rStyle w:val="PageNumber"/>
        <w:rFonts w:ascii="Angsana New" w:hAnsi="Angsana New"/>
        <w:i/>
        <w:iCs/>
        <w:noProof/>
        <w:lang w:val="en-GB"/>
      </w:rPr>
      <w:t>_</w:t>
    </w:r>
    <w:r w:rsidR="00011311">
      <w:rPr>
        <w:rStyle w:val="PageNumber"/>
        <w:rFonts w:ascii="Angsana New" w:hAnsi="Angsana New"/>
        <w:i/>
        <w:iCs/>
        <w:noProof/>
        <w:cs/>
        <w:lang w:val="en-GB"/>
      </w:rPr>
      <w:t>1.</w:t>
    </w:r>
    <w:r w:rsidR="00011311">
      <w:rPr>
        <w:rStyle w:val="PageNumber"/>
        <w:rFonts w:ascii="Angsana New" w:hAnsi="Angsana New"/>
        <w:i/>
        <w:iCs/>
        <w:noProof/>
        <w:lang w:val="en-GB"/>
      </w:rPr>
      <w:t>docx</w:t>
    </w:r>
    <w:r>
      <w:rPr>
        <w:rStyle w:val="PageNumber"/>
        <w:rFonts w:ascii="Angsana New" w:hAnsi="Angsana New"/>
        <w:i/>
        <w:iCs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31E13" w14:textId="5D67D1C5" w:rsidR="006E7AF9" w:rsidRPr="00B7170A" w:rsidRDefault="006E7AF9">
    <w:pPr>
      <w:pStyle w:val="Footer"/>
      <w:jc w:val="center"/>
      <w:rPr>
        <w:rFonts w:asciiTheme="majorBidi" w:hAnsiTheme="majorBidi" w:cstheme="majorBidi"/>
        <w:sz w:val="30"/>
        <w:szCs w:val="30"/>
        <w:lang w:val="en-US"/>
      </w:rPr>
    </w:pPr>
    <w:r w:rsidRPr="00B7170A">
      <w:rPr>
        <w:rFonts w:asciiTheme="majorBidi" w:hAnsiTheme="majorBidi" w:cstheme="majorBidi"/>
        <w:sz w:val="30"/>
        <w:szCs w:val="30"/>
      </w:rPr>
      <w:fldChar w:fldCharType="begin"/>
    </w:r>
    <w:r w:rsidRPr="00B7170A">
      <w:rPr>
        <w:rFonts w:asciiTheme="majorBidi" w:hAnsiTheme="majorBidi" w:cstheme="majorBidi"/>
        <w:sz w:val="30"/>
        <w:szCs w:val="30"/>
        <w:cs/>
      </w:rPr>
      <w:instrText xml:space="preserve"> PAGE  \* Arabic  \* MERGEFORMAT </w:instrText>
    </w:r>
    <w:r w:rsidRPr="00B7170A">
      <w:rPr>
        <w:rFonts w:asciiTheme="majorBidi" w:hAnsiTheme="majorBidi" w:cstheme="majorBidi"/>
        <w:sz w:val="30"/>
        <w:szCs w:val="30"/>
      </w:rPr>
      <w:fldChar w:fldCharType="separate"/>
    </w:r>
    <w:r w:rsidRPr="00B7170A">
      <w:rPr>
        <w:rFonts w:asciiTheme="majorBidi" w:hAnsiTheme="majorBidi" w:cstheme="majorBidi"/>
        <w:noProof/>
        <w:sz w:val="30"/>
        <w:szCs w:val="30"/>
        <w:cs/>
      </w:rPr>
      <w:t>3</w:t>
    </w:r>
    <w:r w:rsidR="0063459E" w:rsidRPr="0063459E">
      <w:rPr>
        <w:rFonts w:asciiTheme="majorBidi" w:hAnsiTheme="majorBidi" w:cstheme="majorBidi"/>
        <w:noProof/>
        <w:sz w:val="30"/>
        <w:szCs w:val="30"/>
        <w:lang w:val="en-US"/>
      </w:rPr>
      <w:t>8</w:t>
    </w:r>
    <w:r w:rsidRPr="00B7170A">
      <w:rPr>
        <w:rFonts w:asciiTheme="majorBidi" w:hAnsiTheme="majorBidi" w:cstheme="majorBidi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1A644" w14:textId="77777777" w:rsidR="00945745" w:rsidRDefault="00945745">
      <w:r>
        <w:separator/>
      </w:r>
    </w:p>
  </w:footnote>
  <w:footnote w:type="continuationSeparator" w:id="0">
    <w:p w14:paraId="6DD1133F" w14:textId="77777777" w:rsidR="00945745" w:rsidRDefault="00945745">
      <w:r>
        <w:continuationSeparator/>
      </w:r>
    </w:p>
  </w:footnote>
  <w:footnote w:type="continuationNotice" w:id="1">
    <w:p w14:paraId="05497D6B" w14:textId="77777777" w:rsidR="00945745" w:rsidRDefault="009457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DD41C" w14:textId="77777777" w:rsidR="00D07614" w:rsidRDefault="00D07614">
    <w:pPr>
      <w:pStyle w:val="Header"/>
      <w:rPr>
        <w:rFonts w:cs="Arial"/>
        <w:cs/>
      </w:rPr>
    </w:pPr>
    <w:r>
      <w:rPr>
        <w:rFonts w:ascii="Angsana New" w:hAnsi="Angsana New"/>
        <w:noProof/>
        <w:sz w:val="30"/>
        <w:szCs w:val="30"/>
        <w:lang w:val="en-US" w:eastAsia="en-US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42AE2D5" wp14:editId="6C4CD9AC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4543425" cy="17240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543425" cy="172402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C78A027" w14:textId="77777777" w:rsidR="00D07614" w:rsidRDefault="00D07614" w:rsidP="00DA2BF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DDDDDD"/>
                              <w:sz w:val="192"/>
                              <w:szCs w:val="19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2AE2D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357.75pt;height:135.7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" filled="f" stroked="f">
              <o:lock v:ext="edit" shapetype="t"/>
              <v:textbox style="mso-fit-shape-to-text:t">
                <w:txbxContent>
                  <w:p w14:paraId="0C78A027" w14:textId="77777777" w:rsidR="00D07614" w:rsidRDefault="00D07614" w:rsidP="00DA2BFE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DDDDDD"/>
                        <w:sz w:val="192"/>
                        <w:szCs w:val="192"/>
                      </w:rPr>
                      <w:t>DRAFT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6C6D7" w14:textId="75A39AE7" w:rsidR="00D07614" w:rsidRDefault="00D07614" w:rsidP="00AC5808">
    <w:pPr>
      <w:jc w:val="left"/>
      <w:rPr>
        <w:rFonts w:ascii="Angsana New" w:hAnsi="Angsana New"/>
        <w:sz w:val="52"/>
        <w:szCs w:val="52"/>
        <w:lang w:val="th-TH" w:eastAsia="th-TH"/>
      </w:rPr>
    </w:pPr>
  </w:p>
  <w:p w14:paraId="0C86ADC7" w14:textId="207A925F" w:rsidR="00174529" w:rsidRDefault="00174529" w:rsidP="00AC5808">
    <w:pPr>
      <w:jc w:val="left"/>
      <w:rPr>
        <w:rFonts w:ascii="Angsana New" w:hAnsi="Angsana New"/>
        <w:sz w:val="52"/>
        <w:szCs w:val="52"/>
        <w:lang w:val="th-TH" w:eastAsia="th-TH"/>
      </w:rPr>
    </w:pPr>
  </w:p>
  <w:p w14:paraId="194E0322" w14:textId="60DAE0CD" w:rsidR="00174529" w:rsidRDefault="00174529" w:rsidP="00AC5808">
    <w:pPr>
      <w:jc w:val="left"/>
      <w:rPr>
        <w:rFonts w:ascii="Angsana New" w:hAnsi="Angsana New"/>
        <w:sz w:val="52"/>
        <w:szCs w:val="52"/>
        <w:lang w:val="th-TH" w:eastAsia="th-TH"/>
      </w:rPr>
    </w:pPr>
  </w:p>
  <w:p w14:paraId="47EF142E" w14:textId="39E5FE48" w:rsidR="00174529" w:rsidRDefault="00174529" w:rsidP="00AC5808">
    <w:pPr>
      <w:jc w:val="left"/>
      <w:rPr>
        <w:rFonts w:ascii="Angsana New" w:hAnsi="Angsana New"/>
        <w:sz w:val="52"/>
        <w:szCs w:val="52"/>
        <w:lang w:val="th-TH" w:eastAsia="th-TH"/>
      </w:rPr>
    </w:pPr>
  </w:p>
  <w:p w14:paraId="4758D444" w14:textId="519CEB9D" w:rsidR="00174529" w:rsidRDefault="00174529" w:rsidP="00AC5808">
    <w:pPr>
      <w:jc w:val="left"/>
      <w:rPr>
        <w:rFonts w:ascii="Angsana New" w:hAnsi="Angsana New"/>
        <w:sz w:val="52"/>
        <w:szCs w:val="52"/>
        <w:lang w:val="th-TH" w:eastAsia="th-TH"/>
      </w:rPr>
    </w:pPr>
  </w:p>
  <w:p w14:paraId="0C07D17C" w14:textId="77777777" w:rsidR="00AC5808" w:rsidRPr="00174529" w:rsidRDefault="00AC5808" w:rsidP="00AC5808">
    <w:pPr>
      <w:jc w:val="left"/>
      <w:rPr>
        <w:rFonts w:ascii="Angsana New" w:hAnsi="Angsana New"/>
        <w:sz w:val="52"/>
        <w:szCs w:val="52"/>
        <w:cs/>
        <w:lang w:val="th-TH" w:eastAsia="th-T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2BE5B" w14:textId="77777777" w:rsidR="00D07614" w:rsidRDefault="00D07614">
    <w:pPr>
      <w:rPr>
        <w:rFonts w:cs="Times New Roman"/>
        <w:cs/>
        <w:lang w:val="th-TH" w:eastAsia="th-TH"/>
      </w:rPr>
    </w:pPr>
  </w:p>
  <w:p w14:paraId="556D8691" w14:textId="77777777" w:rsidR="00D07614" w:rsidRDefault="00D07614">
    <w:pPr>
      <w:rPr>
        <w:rFonts w:cs="Times New Roman"/>
        <w:cs/>
        <w:lang w:val="th-TH" w:eastAsia="th-TH"/>
      </w:rPr>
    </w:pPr>
  </w:p>
  <w:p w14:paraId="65D05CE3" w14:textId="77777777" w:rsidR="00D07614" w:rsidRDefault="00D07614">
    <w:pPr>
      <w:rPr>
        <w:rFonts w:cs="Times New Roman"/>
        <w:cs/>
        <w:lang w:val="th-TH" w:eastAsia="th-TH"/>
      </w:rPr>
    </w:pPr>
  </w:p>
  <w:p w14:paraId="0588661B" w14:textId="77777777" w:rsidR="00D07614" w:rsidRDefault="00D07614">
    <w:pPr>
      <w:rPr>
        <w:rFonts w:cs="Times New Roman"/>
        <w:cs/>
        <w:lang w:val="th-TH" w:eastAsia="th-TH"/>
      </w:rPr>
    </w:pPr>
  </w:p>
  <w:p w14:paraId="5CC1D407" w14:textId="77777777" w:rsidR="00D07614" w:rsidRDefault="00D07614">
    <w:pPr>
      <w:rPr>
        <w:rFonts w:cs="Times New Roman"/>
        <w:cs/>
        <w:lang w:val="th-TH" w:eastAsia="th-TH"/>
      </w:rPr>
    </w:pPr>
  </w:p>
  <w:p w14:paraId="12EFEF8E" w14:textId="77777777" w:rsidR="00D07614" w:rsidRDefault="00D07614">
    <w:pPr>
      <w:rPr>
        <w:rFonts w:cs="Times New Roman"/>
        <w:cs/>
        <w:lang w:val="th-TH" w:eastAsia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806AF" w14:textId="38ADDF26" w:rsidR="00C12E11" w:rsidRDefault="00C12E11">
    <w:pPr>
      <w:rPr>
        <w:rFonts w:ascii="Angsana New" w:hAnsi="Angsana New"/>
        <w:sz w:val="32"/>
        <w:szCs w:val="32"/>
      </w:rPr>
    </w:pPr>
  </w:p>
  <w:p w14:paraId="015680B6" w14:textId="6E9479AA" w:rsidR="00825D2A" w:rsidRDefault="00825D2A">
    <w:pPr>
      <w:rPr>
        <w:rFonts w:ascii="Angsana New" w:hAnsi="Angsana New"/>
        <w:sz w:val="32"/>
        <w:szCs w:val="32"/>
      </w:rPr>
    </w:pPr>
  </w:p>
  <w:p w14:paraId="510C6DC3" w14:textId="64DBB2B8" w:rsidR="00825D2A" w:rsidRDefault="00825D2A">
    <w:pPr>
      <w:rPr>
        <w:rFonts w:ascii="Angsana New" w:hAnsi="Angsana New"/>
        <w:sz w:val="32"/>
        <w:szCs w:val="32"/>
      </w:rPr>
    </w:pPr>
  </w:p>
  <w:p w14:paraId="5B6437BA" w14:textId="77777777" w:rsidR="00825D2A" w:rsidRPr="00B170D7" w:rsidRDefault="00825D2A">
    <w:pPr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0A40B2A"/>
    <w:multiLevelType w:val="multilevel"/>
    <w:tmpl w:val="4790CFE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" w15:restartNumberingAfterBreak="0">
    <w:nsid w:val="16A56F21"/>
    <w:multiLevelType w:val="multilevel"/>
    <w:tmpl w:val="AFD8A27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9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7062F"/>
    <w:multiLevelType w:val="hybridMultilevel"/>
    <w:tmpl w:val="01324FD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29F850D0"/>
    <w:multiLevelType w:val="multilevel"/>
    <w:tmpl w:val="537AF660"/>
    <w:lvl w:ilvl="0">
      <w:start w:val="8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4" w15:restartNumberingAfterBreak="0">
    <w:nsid w:val="2B506267"/>
    <w:multiLevelType w:val="multilevel"/>
    <w:tmpl w:val="53E040D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/>
        <w:bCs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5" w15:restartNumberingAfterBreak="0">
    <w:nsid w:val="312E6DF6"/>
    <w:multiLevelType w:val="multilevel"/>
    <w:tmpl w:val="91420776"/>
    <w:lvl w:ilvl="0">
      <w:start w:val="9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6" w15:restartNumberingAfterBreak="0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9" w15:restartNumberingAfterBreak="0">
    <w:nsid w:val="3FC94AA7"/>
    <w:multiLevelType w:val="hybridMultilevel"/>
    <w:tmpl w:val="5FFCA56E"/>
    <w:lvl w:ilvl="0" w:tplc="7A905AE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lang w:bidi="th-TH"/>
      </w:rPr>
    </w:lvl>
    <w:lvl w:ilvl="1" w:tplc="040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4F135D2E"/>
    <w:multiLevelType w:val="hybridMultilevel"/>
    <w:tmpl w:val="EFF05D0A"/>
    <w:lvl w:ilvl="0" w:tplc="9C82D466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3017BD"/>
    <w:multiLevelType w:val="multilevel"/>
    <w:tmpl w:val="DAFA422A"/>
    <w:lvl w:ilvl="0">
      <w:start w:val="6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4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5" w15:restartNumberingAfterBreak="0">
    <w:nsid w:val="53CC00DB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26" w15:restartNumberingAfterBreak="0">
    <w:nsid w:val="64804ED1"/>
    <w:multiLevelType w:val="hybridMultilevel"/>
    <w:tmpl w:val="0172AECC"/>
    <w:lvl w:ilvl="0" w:tplc="5978DFDE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28" w15:restartNumberingAfterBreak="0">
    <w:nsid w:val="665C1C30"/>
    <w:multiLevelType w:val="hybridMultilevel"/>
    <w:tmpl w:val="A2562B72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 w16cid:durableId="183789966">
    <w:abstractNumId w:val="14"/>
  </w:num>
  <w:num w:numId="2" w16cid:durableId="1884828587">
    <w:abstractNumId w:val="7"/>
  </w:num>
  <w:num w:numId="3" w16cid:durableId="1257322817">
    <w:abstractNumId w:val="3"/>
  </w:num>
  <w:num w:numId="4" w16cid:durableId="854001743">
    <w:abstractNumId w:val="2"/>
  </w:num>
  <w:num w:numId="5" w16cid:durableId="178088134">
    <w:abstractNumId w:val="0"/>
  </w:num>
  <w:num w:numId="6" w16cid:durableId="1912230889">
    <w:abstractNumId w:val="1"/>
  </w:num>
  <w:num w:numId="7" w16cid:durableId="999120938">
    <w:abstractNumId w:val="4"/>
  </w:num>
  <w:num w:numId="8" w16cid:durableId="1377006114">
    <w:abstractNumId w:val="17"/>
  </w:num>
  <w:num w:numId="9" w16cid:durableId="490368031">
    <w:abstractNumId w:val="12"/>
  </w:num>
  <w:num w:numId="10" w16cid:durableId="1645548657">
    <w:abstractNumId w:val="10"/>
  </w:num>
  <w:num w:numId="11" w16cid:durableId="961498897">
    <w:abstractNumId w:val="24"/>
  </w:num>
  <w:num w:numId="12" w16cid:durableId="787625901">
    <w:abstractNumId w:val="19"/>
  </w:num>
  <w:num w:numId="13" w16cid:durableId="971791727">
    <w:abstractNumId w:val="25"/>
  </w:num>
  <w:num w:numId="14" w16cid:durableId="1059211884">
    <w:abstractNumId w:val="11"/>
  </w:num>
  <w:num w:numId="15" w16cid:durableId="220530520">
    <w:abstractNumId w:val="8"/>
  </w:num>
  <w:num w:numId="16" w16cid:durableId="769131507">
    <w:abstractNumId w:val="6"/>
  </w:num>
  <w:num w:numId="17" w16cid:durableId="738945433">
    <w:abstractNumId w:val="21"/>
  </w:num>
  <w:num w:numId="18" w16cid:durableId="466976414">
    <w:abstractNumId w:val="20"/>
  </w:num>
  <w:num w:numId="19" w16cid:durableId="1450471679">
    <w:abstractNumId w:val="9"/>
  </w:num>
  <w:num w:numId="20" w16cid:durableId="1222982057">
    <w:abstractNumId w:val="28"/>
  </w:num>
  <w:num w:numId="21" w16cid:durableId="1522432450">
    <w:abstractNumId w:val="29"/>
  </w:num>
  <w:num w:numId="22" w16cid:durableId="895554901">
    <w:abstractNumId w:val="22"/>
  </w:num>
  <w:num w:numId="23" w16cid:durableId="1455714295">
    <w:abstractNumId w:val="5"/>
  </w:num>
  <w:num w:numId="24" w16cid:durableId="1094714175">
    <w:abstractNumId w:val="20"/>
  </w:num>
  <w:num w:numId="25" w16cid:durableId="1021124544">
    <w:abstractNumId w:val="16"/>
  </w:num>
  <w:num w:numId="26" w16cid:durableId="1545404670">
    <w:abstractNumId w:val="15"/>
  </w:num>
  <w:num w:numId="27" w16cid:durableId="1206598423">
    <w:abstractNumId w:val="18"/>
  </w:num>
  <w:num w:numId="28" w16cid:durableId="584188658">
    <w:abstractNumId w:val="30"/>
  </w:num>
  <w:num w:numId="29" w16cid:durableId="660352494">
    <w:abstractNumId w:val="13"/>
  </w:num>
  <w:num w:numId="30" w16cid:durableId="303631758">
    <w:abstractNumId w:val="26"/>
  </w:num>
  <w:num w:numId="31" w16cid:durableId="532038334">
    <w:abstractNumId w:val="23"/>
  </w:num>
  <w:num w:numId="32" w16cid:durableId="887305206">
    <w:abstractNumId w:val="27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Watcharapol, Sawangarom">
    <w15:presenceInfo w15:providerId="AD" w15:userId="S::watcharapols@kpmg.co.th::b1762b02-39b8-47a1-a699-0f077da448e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BFE"/>
    <w:rsid w:val="000009B1"/>
    <w:rsid w:val="00000AB4"/>
    <w:rsid w:val="00000B63"/>
    <w:rsid w:val="00000EE5"/>
    <w:rsid w:val="000015EB"/>
    <w:rsid w:val="000017C0"/>
    <w:rsid w:val="00001DCC"/>
    <w:rsid w:val="00001EC9"/>
    <w:rsid w:val="0000231F"/>
    <w:rsid w:val="000027AF"/>
    <w:rsid w:val="00002AA9"/>
    <w:rsid w:val="00002B62"/>
    <w:rsid w:val="00002CA2"/>
    <w:rsid w:val="00003015"/>
    <w:rsid w:val="00003275"/>
    <w:rsid w:val="000036ED"/>
    <w:rsid w:val="00003A1B"/>
    <w:rsid w:val="00004163"/>
    <w:rsid w:val="00004336"/>
    <w:rsid w:val="0000474E"/>
    <w:rsid w:val="00004D77"/>
    <w:rsid w:val="00004E68"/>
    <w:rsid w:val="00005641"/>
    <w:rsid w:val="000056C9"/>
    <w:rsid w:val="000064EA"/>
    <w:rsid w:val="000066DC"/>
    <w:rsid w:val="00006A45"/>
    <w:rsid w:val="00006F8C"/>
    <w:rsid w:val="00007379"/>
    <w:rsid w:val="0000759E"/>
    <w:rsid w:val="00007654"/>
    <w:rsid w:val="00010BC3"/>
    <w:rsid w:val="00011311"/>
    <w:rsid w:val="000116B5"/>
    <w:rsid w:val="00011AD1"/>
    <w:rsid w:val="00011F4E"/>
    <w:rsid w:val="000124DB"/>
    <w:rsid w:val="000127D6"/>
    <w:rsid w:val="00012E50"/>
    <w:rsid w:val="0001316D"/>
    <w:rsid w:val="00013699"/>
    <w:rsid w:val="000138C1"/>
    <w:rsid w:val="000138C3"/>
    <w:rsid w:val="000138EE"/>
    <w:rsid w:val="00013CDF"/>
    <w:rsid w:val="0001405F"/>
    <w:rsid w:val="0001407D"/>
    <w:rsid w:val="00014547"/>
    <w:rsid w:val="00014F47"/>
    <w:rsid w:val="0001503F"/>
    <w:rsid w:val="00015440"/>
    <w:rsid w:val="00015B64"/>
    <w:rsid w:val="00015C31"/>
    <w:rsid w:val="000170A6"/>
    <w:rsid w:val="000176B0"/>
    <w:rsid w:val="000178AB"/>
    <w:rsid w:val="0001799D"/>
    <w:rsid w:val="00017FFB"/>
    <w:rsid w:val="0002055F"/>
    <w:rsid w:val="00020F26"/>
    <w:rsid w:val="00020F37"/>
    <w:rsid w:val="000215CA"/>
    <w:rsid w:val="00021790"/>
    <w:rsid w:val="0002187D"/>
    <w:rsid w:val="00021E04"/>
    <w:rsid w:val="00022B3D"/>
    <w:rsid w:val="00022FF4"/>
    <w:rsid w:val="0002309D"/>
    <w:rsid w:val="00023449"/>
    <w:rsid w:val="000237C3"/>
    <w:rsid w:val="00023C7A"/>
    <w:rsid w:val="000240B6"/>
    <w:rsid w:val="000241D9"/>
    <w:rsid w:val="000245C7"/>
    <w:rsid w:val="000246A1"/>
    <w:rsid w:val="000247A9"/>
    <w:rsid w:val="00024942"/>
    <w:rsid w:val="000258AC"/>
    <w:rsid w:val="00025993"/>
    <w:rsid w:val="00025BD4"/>
    <w:rsid w:val="000264C4"/>
    <w:rsid w:val="00030229"/>
    <w:rsid w:val="00030474"/>
    <w:rsid w:val="000304A6"/>
    <w:rsid w:val="00030843"/>
    <w:rsid w:val="00030AAF"/>
    <w:rsid w:val="00030F47"/>
    <w:rsid w:val="00031BFE"/>
    <w:rsid w:val="000321A8"/>
    <w:rsid w:val="000322B2"/>
    <w:rsid w:val="00032336"/>
    <w:rsid w:val="0003274F"/>
    <w:rsid w:val="00032A6E"/>
    <w:rsid w:val="00032B24"/>
    <w:rsid w:val="00032EA7"/>
    <w:rsid w:val="0003312E"/>
    <w:rsid w:val="00033E28"/>
    <w:rsid w:val="00034389"/>
    <w:rsid w:val="000351F4"/>
    <w:rsid w:val="000356D5"/>
    <w:rsid w:val="000359CF"/>
    <w:rsid w:val="00035F8D"/>
    <w:rsid w:val="0003629D"/>
    <w:rsid w:val="0003642B"/>
    <w:rsid w:val="00036895"/>
    <w:rsid w:val="00036CFB"/>
    <w:rsid w:val="0003729B"/>
    <w:rsid w:val="00037552"/>
    <w:rsid w:val="00040C8A"/>
    <w:rsid w:val="000412C2"/>
    <w:rsid w:val="0004134B"/>
    <w:rsid w:val="00041391"/>
    <w:rsid w:val="00041DAE"/>
    <w:rsid w:val="00041E1D"/>
    <w:rsid w:val="000422F3"/>
    <w:rsid w:val="000423D8"/>
    <w:rsid w:val="00042FB8"/>
    <w:rsid w:val="0004332C"/>
    <w:rsid w:val="00043EB0"/>
    <w:rsid w:val="0004418E"/>
    <w:rsid w:val="00044659"/>
    <w:rsid w:val="000447DC"/>
    <w:rsid w:val="00045200"/>
    <w:rsid w:val="00045442"/>
    <w:rsid w:val="00045847"/>
    <w:rsid w:val="00045902"/>
    <w:rsid w:val="00045BD5"/>
    <w:rsid w:val="00046144"/>
    <w:rsid w:val="0004672E"/>
    <w:rsid w:val="00046943"/>
    <w:rsid w:val="00046B86"/>
    <w:rsid w:val="00047395"/>
    <w:rsid w:val="0004775C"/>
    <w:rsid w:val="00047A12"/>
    <w:rsid w:val="00047A50"/>
    <w:rsid w:val="00047D24"/>
    <w:rsid w:val="00047EAA"/>
    <w:rsid w:val="00050493"/>
    <w:rsid w:val="000505F7"/>
    <w:rsid w:val="000509EE"/>
    <w:rsid w:val="00050BEA"/>
    <w:rsid w:val="00050DFF"/>
    <w:rsid w:val="00051236"/>
    <w:rsid w:val="000514FE"/>
    <w:rsid w:val="00052114"/>
    <w:rsid w:val="0005298B"/>
    <w:rsid w:val="00052F45"/>
    <w:rsid w:val="00053800"/>
    <w:rsid w:val="0005421D"/>
    <w:rsid w:val="00055B47"/>
    <w:rsid w:val="00055B55"/>
    <w:rsid w:val="0005606E"/>
    <w:rsid w:val="0005635A"/>
    <w:rsid w:val="00056376"/>
    <w:rsid w:val="00056421"/>
    <w:rsid w:val="0005668E"/>
    <w:rsid w:val="000568E1"/>
    <w:rsid w:val="00056A67"/>
    <w:rsid w:val="00056D9A"/>
    <w:rsid w:val="00056D9F"/>
    <w:rsid w:val="00056F9E"/>
    <w:rsid w:val="00056FDA"/>
    <w:rsid w:val="0005753C"/>
    <w:rsid w:val="00057C42"/>
    <w:rsid w:val="00057EED"/>
    <w:rsid w:val="0006042F"/>
    <w:rsid w:val="00060A06"/>
    <w:rsid w:val="00060B43"/>
    <w:rsid w:val="00060DBA"/>
    <w:rsid w:val="00060E6C"/>
    <w:rsid w:val="00061100"/>
    <w:rsid w:val="000616D0"/>
    <w:rsid w:val="000618BA"/>
    <w:rsid w:val="000621C7"/>
    <w:rsid w:val="00062570"/>
    <w:rsid w:val="000627C6"/>
    <w:rsid w:val="00062AE9"/>
    <w:rsid w:val="00062BE2"/>
    <w:rsid w:val="00062EE2"/>
    <w:rsid w:val="00063498"/>
    <w:rsid w:val="000639AA"/>
    <w:rsid w:val="00063D5E"/>
    <w:rsid w:val="00063DDD"/>
    <w:rsid w:val="00063E78"/>
    <w:rsid w:val="00064728"/>
    <w:rsid w:val="00064EC8"/>
    <w:rsid w:val="000653DF"/>
    <w:rsid w:val="000653E6"/>
    <w:rsid w:val="000659CE"/>
    <w:rsid w:val="00065B83"/>
    <w:rsid w:val="00065DA4"/>
    <w:rsid w:val="000662CA"/>
    <w:rsid w:val="00066333"/>
    <w:rsid w:val="000663DB"/>
    <w:rsid w:val="000665BA"/>
    <w:rsid w:val="000668B0"/>
    <w:rsid w:val="00066EED"/>
    <w:rsid w:val="00067BFA"/>
    <w:rsid w:val="00067D53"/>
    <w:rsid w:val="000704E8"/>
    <w:rsid w:val="000706F2"/>
    <w:rsid w:val="00071118"/>
    <w:rsid w:val="0007120B"/>
    <w:rsid w:val="00071897"/>
    <w:rsid w:val="00071E81"/>
    <w:rsid w:val="00072284"/>
    <w:rsid w:val="000733FE"/>
    <w:rsid w:val="00074511"/>
    <w:rsid w:val="00074658"/>
    <w:rsid w:val="00074BCE"/>
    <w:rsid w:val="00074C26"/>
    <w:rsid w:val="0007535E"/>
    <w:rsid w:val="0007537B"/>
    <w:rsid w:val="0007544A"/>
    <w:rsid w:val="0007593B"/>
    <w:rsid w:val="000759A7"/>
    <w:rsid w:val="00076B4D"/>
    <w:rsid w:val="00076EBE"/>
    <w:rsid w:val="00076FBD"/>
    <w:rsid w:val="00077F37"/>
    <w:rsid w:val="00080282"/>
    <w:rsid w:val="00080B53"/>
    <w:rsid w:val="00080E6B"/>
    <w:rsid w:val="000816CF"/>
    <w:rsid w:val="00081AC8"/>
    <w:rsid w:val="00081B97"/>
    <w:rsid w:val="00081C65"/>
    <w:rsid w:val="00081D31"/>
    <w:rsid w:val="000823D3"/>
    <w:rsid w:val="00083A75"/>
    <w:rsid w:val="00083BA9"/>
    <w:rsid w:val="00083F85"/>
    <w:rsid w:val="00083FB1"/>
    <w:rsid w:val="0008442C"/>
    <w:rsid w:val="0008457F"/>
    <w:rsid w:val="00084E56"/>
    <w:rsid w:val="0008574D"/>
    <w:rsid w:val="00085782"/>
    <w:rsid w:val="00085FA2"/>
    <w:rsid w:val="000861A7"/>
    <w:rsid w:val="00086276"/>
    <w:rsid w:val="0008694D"/>
    <w:rsid w:val="0008698E"/>
    <w:rsid w:val="00086B83"/>
    <w:rsid w:val="000870F0"/>
    <w:rsid w:val="0008735F"/>
    <w:rsid w:val="00087522"/>
    <w:rsid w:val="000878C9"/>
    <w:rsid w:val="00087A97"/>
    <w:rsid w:val="00087D56"/>
    <w:rsid w:val="00090FD4"/>
    <w:rsid w:val="0009112A"/>
    <w:rsid w:val="000915AC"/>
    <w:rsid w:val="00091C15"/>
    <w:rsid w:val="00092AA2"/>
    <w:rsid w:val="00092D7E"/>
    <w:rsid w:val="00092DF7"/>
    <w:rsid w:val="00093450"/>
    <w:rsid w:val="00093627"/>
    <w:rsid w:val="00094179"/>
    <w:rsid w:val="00094244"/>
    <w:rsid w:val="00094667"/>
    <w:rsid w:val="00095107"/>
    <w:rsid w:val="0009527C"/>
    <w:rsid w:val="000954F9"/>
    <w:rsid w:val="00096247"/>
    <w:rsid w:val="0009636E"/>
    <w:rsid w:val="00096CCE"/>
    <w:rsid w:val="000974D5"/>
    <w:rsid w:val="00097B5C"/>
    <w:rsid w:val="00097DA8"/>
    <w:rsid w:val="000A0CCA"/>
    <w:rsid w:val="000A0E80"/>
    <w:rsid w:val="000A1962"/>
    <w:rsid w:val="000A2204"/>
    <w:rsid w:val="000A2D3D"/>
    <w:rsid w:val="000A3B05"/>
    <w:rsid w:val="000A42D7"/>
    <w:rsid w:val="000A49D6"/>
    <w:rsid w:val="000A52BC"/>
    <w:rsid w:val="000A5404"/>
    <w:rsid w:val="000A5947"/>
    <w:rsid w:val="000A5A8A"/>
    <w:rsid w:val="000A5D0E"/>
    <w:rsid w:val="000A5DAE"/>
    <w:rsid w:val="000A5F22"/>
    <w:rsid w:val="000A61EC"/>
    <w:rsid w:val="000A6455"/>
    <w:rsid w:val="000A669C"/>
    <w:rsid w:val="000A66D4"/>
    <w:rsid w:val="000A697C"/>
    <w:rsid w:val="000A6EC7"/>
    <w:rsid w:val="000A7499"/>
    <w:rsid w:val="000A7596"/>
    <w:rsid w:val="000A76FD"/>
    <w:rsid w:val="000A7AD8"/>
    <w:rsid w:val="000A7C4B"/>
    <w:rsid w:val="000A7DAA"/>
    <w:rsid w:val="000B00B4"/>
    <w:rsid w:val="000B00C6"/>
    <w:rsid w:val="000B0251"/>
    <w:rsid w:val="000B03EA"/>
    <w:rsid w:val="000B04E4"/>
    <w:rsid w:val="000B1265"/>
    <w:rsid w:val="000B12BD"/>
    <w:rsid w:val="000B1360"/>
    <w:rsid w:val="000B2C84"/>
    <w:rsid w:val="000B3401"/>
    <w:rsid w:val="000B3410"/>
    <w:rsid w:val="000B37F6"/>
    <w:rsid w:val="000B4543"/>
    <w:rsid w:val="000B4621"/>
    <w:rsid w:val="000B4A82"/>
    <w:rsid w:val="000B5288"/>
    <w:rsid w:val="000B59EA"/>
    <w:rsid w:val="000B5B2C"/>
    <w:rsid w:val="000B5C2C"/>
    <w:rsid w:val="000B5D14"/>
    <w:rsid w:val="000B648C"/>
    <w:rsid w:val="000B6B5B"/>
    <w:rsid w:val="000B759F"/>
    <w:rsid w:val="000B7640"/>
    <w:rsid w:val="000B7941"/>
    <w:rsid w:val="000C0324"/>
    <w:rsid w:val="000C0865"/>
    <w:rsid w:val="000C08CA"/>
    <w:rsid w:val="000C11E4"/>
    <w:rsid w:val="000C1CB1"/>
    <w:rsid w:val="000C1FC9"/>
    <w:rsid w:val="000C211B"/>
    <w:rsid w:val="000C24CA"/>
    <w:rsid w:val="000C252A"/>
    <w:rsid w:val="000C259E"/>
    <w:rsid w:val="000C272F"/>
    <w:rsid w:val="000C2C09"/>
    <w:rsid w:val="000C2D0A"/>
    <w:rsid w:val="000C30D2"/>
    <w:rsid w:val="000C328A"/>
    <w:rsid w:val="000C33B6"/>
    <w:rsid w:val="000C3A11"/>
    <w:rsid w:val="000C3A62"/>
    <w:rsid w:val="000C3D19"/>
    <w:rsid w:val="000C43FC"/>
    <w:rsid w:val="000C4403"/>
    <w:rsid w:val="000C4CBD"/>
    <w:rsid w:val="000C5039"/>
    <w:rsid w:val="000C6068"/>
    <w:rsid w:val="000C6091"/>
    <w:rsid w:val="000C69FE"/>
    <w:rsid w:val="000C6DD1"/>
    <w:rsid w:val="000C752C"/>
    <w:rsid w:val="000C7E44"/>
    <w:rsid w:val="000C7EB6"/>
    <w:rsid w:val="000D0117"/>
    <w:rsid w:val="000D0C96"/>
    <w:rsid w:val="000D0D5D"/>
    <w:rsid w:val="000D0DBD"/>
    <w:rsid w:val="000D1143"/>
    <w:rsid w:val="000D1309"/>
    <w:rsid w:val="000D15BB"/>
    <w:rsid w:val="000D1A31"/>
    <w:rsid w:val="000D1A6F"/>
    <w:rsid w:val="000D1BC3"/>
    <w:rsid w:val="000D1E19"/>
    <w:rsid w:val="000D2A29"/>
    <w:rsid w:val="000D2C2C"/>
    <w:rsid w:val="000D2CCA"/>
    <w:rsid w:val="000D2D48"/>
    <w:rsid w:val="000D2E6F"/>
    <w:rsid w:val="000D3148"/>
    <w:rsid w:val="000D32C7"/>
    <w:rsid w:val="000D336C"/>
    <w:rsid w:val="000D3852"/>
    <w:rsid w:val="000D3D51"/>
    <w:rsid w:val="000D4628"/>
    <w:rsid w:val="000D4D85"/>
    <w:rsid w:val="000D68E2"/>
    <w:rsid w:val="000D6CFE"/>
    <w:rsid w:val="000D7050"/>
    <w:rsid w:val="000D740C"/>
    <w:rsid w:val="000D74D4"/>
    <w:rsid w:val="000D74D6"/>
    <w:rsid w:val="000D7683"/>
    <w:rsid w:val="000E0433"/>
    <w:rsid w:val="000E0724"/>
    <w:rsid w:val="000E0A4E"/>
    <w:rsid w:val="000E102E"/>
    <w:rsid w:val="000E1178"/>
    <w:rsid w:val="000E1860"/>
    <w:rsid w:val="000E1910"/>
    <w:rsid w:val="000E2DEB"/>
    <w:rsid w:val="000E34CB"/>
    <w:rsid w:val="000E4048"/>
    <w:rsid w:val="000E4863"/>
    <w:rsid w:val="000E493A"/>
    <w:rsid w:val="000E557B"/>
    <w:rsid w:val="000E55B4"/>
    <w:rsid w:val="000E5CB0"/>
    <w:rsid w:val="000E618E"/>
    <w:rsid w:val="000E6C0E"/>
    <w:rsid w:val="000E71F1"/>
    <w:rsid w:val="000E7BBE"/>
    <w:rsid w:val="000F00FC"/>
    <w:rsid w:val="000F0461"/>
    <w:rsid w:val="000F0B46"/>
    <w:rsid w:val="000F13AF"/>
    <w:rsid w:val="000F159A"/>
    <w:rsid w:val="000F17E4"/>
    <w:rsid w:val="000F1826"/>
    <w:rsid w:val="000F18CB"/>
    <w:rsid w:val="000F1A26"/>
    <w:rsid w:val="000F2E77"/>
    <w:rsid w:val="000F33C8"/>
    <w:rsid w:val="000F3CF2"/>
    <w:rsid w:val="000F4002"/>
    <w:rsid w:val="000F5840"/>
    <w:rsid w:val="000F5995"/>
    <w:rsid w:val="000F65F8"/>
    <w:rsid w:val="000F6611"/>
    <w:rsid w:val="000F69E4"/>
    <w:rsid w:val="000F6CEC"/>
    <w:rsid w:val="000F7790"/>
    <w:rsid w:val="0010052D"/>
    <w:rsid w:val="001005FA"/>
    <w:rsid w:val="00100870"/>
    <w:rsid w:val="00100C9F"/>
    <w:rsid w:val="00100FB8"/>
    <w:rsid w:val="0010107B"/>
    <w:rsid w:val="00101282"/>
    <w:rsid w:val="0010176F"/>
    <w:rsid w:val="00101CC9"/>
    <w:rsid w:val="0010230F"/>
    <w:rsid w:val="00102891"/>
    <w:rsid w:val="00102C9C"/>
    <w:rsid w:val="00102E69"/>
    <w:rsid w:val="00103156"/>
    <w:rsid w:val="00103465"/>
    <w:rsid w:val="00103675"/>
    <w:rsid w:val="00103A9E"/>
    <w:rsid w:val="00104235"/>
    <w:rsid w:val="00104F17"/>
    <w:rsid w:val="00105006"/>
    <w:rsid w:val="00105A09"/>
    <w:rsid w:val="00106042"/>
    <w:rsid w:val="0010662F"/>
    <w:rsid w:val="001070AC"/>
    <w:rsid w:val="001073EE"/>
    <w:rsid w:val="001077E3"/>
    <w:rsid w:val="00107820"/>
    <w:rsid w:val="00107F5B"/>
    <w:rsid w:val="00110329"/>
    <w:rsid w:val="001109CF"/>
    <w:rsid w:val="00111053"/>
    <w:rsid w:val="00111272"/>
    <w:rsid w:val="001112EB"/>
    <w:rsid w:val="00111840"/>
    <w:rsid w:val="00111BE6"/>
    <w:rsid w:val="00111C44"/>
    <w:rsid w:val="00111CA0"/>
    <w:rsid w:val="00111D2D"/>
    <w:rsid w:val="00111F17"/>
    <w:rsid w:val="00111FCE"/>
    <w:rsid w:val="00112A9C"/>
    <w:rsid w:val="00112BBB"/>
    <w:rsid w:val="00112C20"/>
    <w:rsid w:val="00112E94"/>
    <w:rsid w:val="00113EBA"/>
    <w:rsid w:val="00114283"/>
    <w:rsid w:val="00114EB1"/>
    <w:rsid w:val="00114ECA"/>
    <w:rsid w:val="00116385"/>
    <w:rsid w:val="00116F20"/>
    <w:rsid w:val="00116F5A"/>
    <w:rsid w:val="0011721E"/>
    <w:rsid w:val="001177AF"/>
    <w:rsid w:val="00117DE7"/>
    <w:rsid w:val="00120457"/>
    <w:rsid w:val="001204C4"/>
    <w:rsid w:val="001207E8"/>
    <w:rsid w:val="00120A84"/>
    <w:rsid w:val="0012147B"/>
    <w:rsid w:val="00122870"/>
    <w:rsid w:val="00123B96"/>
    <w:rsid w:val="001241B7"/>
    <w:rsid w:val="001242DE"/>
    <w:rsid w:val="00124521"/>
    <w:rsid w:val="001246EA"/>
    <w:rsid w:val="00124C64"/>
    <w:rsid w:val="00124F9D"/>
    <w:rsid w:val="00124FC9"/>
    <w:rsid w:val="00125273"/>
    <w:rsid w:val="0012558E"/>
    <w:rsid w:val="001257B6"/>
    <w:rsid w:val="00125908"/>
    <w:rsid w:val="00125A9A"/>
    <w:rsid w:val="001261E7"/>
    <w:rsid w:val="001263FC"/>
    <w:rsid w:val="0012652A"/>
    <w:rsid w:val="00126928"/>
    <w:rsid w:val="001272EC"/>
    <w:rsid w:val="00127616"/>
    <w:rsid w:val="001278AC"/>
    <w:rsid w:val="00127B69"/>
    <w:rsid w:val="00127BC2"/>
    <w:rsid w:val="00127EEE"/>
    <w:rsid w:val="00130D54"/>
    <w:rsid w:val="00131CCE"/>
    <w:rsid w:val="00131D51"/>
    <w:rsid w:val="00131E87"/>
    <w:rsid w:val="001330BF"/>
    <w:rsid w:val="00133612"/>
    <w:rsid w:val="001338AB"/>
    <w:rsid w:val="001340A9"/>
    <w:rsid w:val="00134879"/>
    <w:rsid w:val="001349C2"/>
    <w:rsid w:val="00134AFB"/>
    <w:rsid w:val="00135200"/>
    <w:rsid w:val="0013605E"/>
    <w:rsid w:val="00136625"/>
    <w:rsid w:val="00136F0D"/>
    <w:rsid w:val="00137148"/>
    <w:rsid w:val="00137570"/>
    <w:rsid w:val="00137872"/>
    <w:rsid w:val="00137C91"/>
    <w:rsid w:val="00137D4F"/>
    <w:rsid w:val="00140624"/>
    <w:rsid w:val="001406E6"/>
    <w:rsid w:val="001409A3"/>
    <w:rsid w:val="00140D16"/>
    <w:rsid w:val="00140D7D"/>
    <w:rsid w:val="00140FBE"/>
    <w:rsid w:val="0014119E"/>
    <w:rsid w:val="001423C1"/>
    <w:rsid w:val="00142474"/>
    <w:rsid w:val="00142A60"/>
    <w:rsid w:val="00142BA4"/>
    <w:rsid w:val="001430CC"/>
    <w:rsid w:val="001435E2"/>
    <w:rsid w:val="00143AD5"/>
    <w:rsid w:val="00143E40"/>
    <w:rsid w:val="001446CF"/>
    <w:rsid w:val="00144F2F"/>
    <w:rsid w:val="00145332"/>
    <w:rsid w:val="00145840"/>
    <w:rsid w:val="001459ED"/>
    <w:rsid w:val="00146006"/>
    <w:rsid w:val="001463AC"/>
    <w:rsid w:val="001463F3"/>
    <w:rsid w:val="00146AFC"/>
    <w:rsid w:val="00146D19"/>
    <w:rsid w:val="00146D8F"/>
    <w:rsid w:val="00146F91"/>
    <w:rsid w:val="001472C8"/>
    <w:rsid w:val="00147CFE"/>
    <w:rsid w:val="00147FC1"/>
    <w:rsid w:val="00150183"/>
    <w:rsid w:val="00150623"/>
    <w:rsid w:val="00150845"/>
    <w:rsid w:val="00150AD5"/>
    <w:rsid w:val="00150F16"/>
    <w:rsid w:val="00151629"/>
    <w:rsid w:val="001517AA"/>
    <w:rsid w:val="00151F54"/>
    <w:rsid w:val="00152F40"/>
    <w:rsid w:val="00154AD6"/>
    <w:rsid w:val="00154D42"/>
    <w:rsid w:val="00154E77"/>
    <w:rsid w:val="00154EF3"/>
    <w:rsid w:val="00155CE9"/>
    <w:rsid w:val="00155ED9"/>
    <w:rsid w:val="0015616B"/>
    <w:rsid w:val="00156301"/>
    <w:rsid w:val="0015681A"/>
    <w:rsid w:val="00157000"/>
    <w:rsid w:val="00157107"/>
    <w:rsid w:val="00160D5A"/>
    <w:rsid w:val="0016137B"/>
    <w:rsid w:val="0016188A"/>
    <w:rsid w:val="00161C84"/>
    <w:rsid w:val="00161E0A"/>
    <w:rsid w:val="0016366A"/>
    <w:rsid w:val="00163676"/>
    <w:rsid w:val="0016374E"/>
    <w:rsid w:val="00163A4C"/>
    <w:rsid w:val="00163B08"/>
    <w:rsid w:val="0016426E"/>
    <w:rsid w:val="00164BC3"/>
    <w:rsid w:val="00164C6D"/>
    <w:rsid w:val="00164ECC"/>
    <w:rsid w:val="00164F25"/>
    <w:rsid w:val="00165101"/>
    <w:rsid w:val="001662EC"/>
    <w:rsid w:val="00166875"/>
    <w:rsid w:val="00166B94"/>
    <w:rsid w:val="001675C3"/>
    <w:rsid w:val="0016786C"/>
    <w:rsid w:val="0017096E"/>
    <w:rsid w:val="00171A48"/>
    <w:rsid w:val="00171F14"/>
    <w:rsid w:val="001722C6"/>
    <w:rsid w:val="0017255E"/>
    <w:rsid w:val="001728FC"/>
    <w:rsid w:val="001737DE"/>
    <w:rsid w:val="00173C7B"/>
    <w:rsid w:val="00174529"/>
    <w:rsid w:val="0017667A"/>
    <w:rsid w:val="0017724A"/>
    <w:rsid w:val="0017760C"/>
    <w:rsid w:val="001777D1"/>
    <w:rsid w:val="00180645"/>
    <w:rsid w:val="001809BA"/>
    <w:rsid w:val="00180FFD"/>
    <w:rsid w:val="001814BB"/>
    <w:rsid w:val="001819D1"/>
    <w:rsid w:val="0018229B"/>
    <w:rsid w:val="001825F7"/>
    <w:rsid w:val="00182807"/>
    <w:rsid w:val="00182A77"/>
    <w:rsid w:val="00182D77"/>
    <w:rsid w:val="00183921"/>
    <w:rsid w:val="00183AB6"/>
    <w:rsid w:val="001843DD"/>
    <w:rsid w:val="00184697"/>
    <w:rsid w:val="00184739"/>
    <w:rsid w:val="00184DFB"/>
    <w:rsid w:val="00184E9C"/>
    <w:rsid w:val="001856A8"/>
    <w:rsid w:val="001857F3"/>
    <w:rsid w:val="00185A55"/>
    <w:rsid w:val="0018607E"/>
    <w:rsid w:val="00186639"/>
    <w:rsid w:val="00186681"/>
    <w:rsid w:val="00186A69"/>
    <w:rsid w:val="00186B89"/>
    <w:rsid w:val="00186CB7"/>
    <w:rsid w:val="00187022"/>
    <w:rsid w:val="00187149"/>
    <w:rsid w:val="0018724F"/>
    <w:rsid w:val="001872A9"/>
    <w:rsid w:val="00187675"/>
    <w:rsid w:val="00187876"/>
    <w:rsid w:val="00187B19"/>
    <w:rsid w:val="00187B59"/>
    <w:rsid w:val="00191AA5"/>
    <w:rsid w:val="00191BA1"/>
    <w:rsid w:val="00192BA5"/>
    <w:rsid w:val="00192DE6"/>
    <w:rsid w:val="001930C0"/>
    <w:rsid w:val="00193313"/>
    <w:rsid w:val="00193950"/>
    <w:rsid w:val="00194DA7"/>
    <w:rsid w:val="00195771"/>
    <w:rsid w:val="00195E25"/>
    <w:rsid w:val="00195ED9"/>
    <w:rsid w:val="00196180"/>
    <w:rsid w:val="00196D03"/>
    <w:rsid w:val="001A05F7"/>
    <w:rsid w:val="001A0BF9"/>
    <w:rsid w:val="001A0E1B"/>
    <w:rsid w:val="001A1410"/>
    <w:rsid w:val="001A1DB7"/>
    <w:rsid w:val="001A1ECD"/>
    <w:rsid w:val="001A2773"/>
    <w:rsid w:val="001A2A07"/>
    <w:rsid w:val="001A2E1A"/>
    <w:rsid w:val="001A3E1F"/>
    <w:rsid w:val="001A4230"/>
    <w:rsid w:val="001A50C3"/>
    <w:rsid w:val="001A51E2"/>
    <w:rsid w:val="001A578E"/>
    <w:rsid w:val="001A6010"/>
    <w:rsid w:val="001A644D"/>
    <w:rsid w:val="001A6F25"/>
    <w:rsid w:val="001A6F29"/>
    <w:rsid w:val="001A7313"/>
    <w:rsid w:val="001A740F"/>
    <w:rsid w:val="001A76C6"/>
    <w:rsid w:val="001B058E"/>
    <w:rsid w:val="001B0B66"/>
    <w:rsid w:val="001B0B6A"/>
    <w:rsid w:val="001B0BE9"/>
    <w:rsid w:val="001B1D3B"/>
    <w:rsid w:val="001B2077"/>
    <w:rsid w:val="001B256B"/>
    <w:rsid w:val="001B3050"/>
    <w:rsid w:val="001B3334"/>
    <w:rsid w:val="001B34D3"/>
    <w:rsid w:val="001B3D96"/>
    <w:rsid w:val="001B46D1"/>
    <w:rsid w:val="001B4724"/>
    <w:rsid w:val="001B5461"/>
    <w:rsid w:val="001B583D"/>
    <w:rsid w:val="001B5D12"/>
    <w:rsid w:val="001B617B"/>
    <w:rsid w:val="001B64D0"/>
    <w:rsid w:val="001B67C5"/>
    <w:rsid w:val="001B6839"/>
    <w:rsid w:val="001B6995"/>
    <w:rsid w:val="001B7216"/>
    <w:rsid w:val="001B791E"/>
    <w:rsid w:val="001B7B94"/>
    <w:rsid w:val="001B7ED6"/>
    <w:rsid w:val="001C0161"/>
    <w:rsid w:val="001C044F"/>
    <w:rsid w:val="001C1ABB"/>
    <w:rsid w:val="001C1ED6"/>
    <w:rsid w:val="001C1FC6"/>
    <w:rsid w:val="001C2436"/>
    <w:rsid w:val="001C28C5"/>
    <w:rsid w:val="001C2910"/>
    <w:rsid w:val="001C2B96"/>
    <w:rsid w:val="001C334C"/>
    <w:rsid w:val="001C3A4F"/>
    <w:rsid w:val="001C3F3E"/>
    <w:rsid w:val="001C4404"/>
    <w:rsid w:val="001C467A"/>
    <w:rsid w:val="001C471C"/>
    <w:rsid w:val="001C4869"/>
    <w:rsid w:val="001C50DE"/>
    <w:rsid w:val="001C52B7"/>
    <w:rsid w:val="001C5590"/>
    <w:rsid w:val="001C55A2"/>
    <w:rsid w:val="001C5AF6"/>
    <w:rsid w:val="001C61B9"/>
    <w:rsid w:val="001C6DE3"/>
    <w:rsid w:val="001C739A"/>
    <w:rsid w:val="001C75D4"/>
    <w:rsid w:val="001C764D"/>
    <w:rsid w:val="001C77FB"/>
    <w:rsid w:val="001D0934"/>
    <w:rsid w:val="001D0ACF"/>
    <w:rsid w:val="001D12C4"/>
    <w:rsid w:val="001D1CF5"/>
    <w:rsid w:val="001D1EFF"/>
    <w:rsid w:val="001D25E1"/>
    <w:rsid w:val="001D27D8"/>
    <w:rsid w:val="001D3B73"/>
    <w:rsid w:val="001D3BED"/>
    <w:rsid w:val="001D3D2E"/>
    <w:rsid w:val="001D41E4"/>
    <w:rsid w:val="001D4653"/>
    <w:rsid w:val="001D5062"/>
    <w:rsid w:val="001D52E8"/>
    <w:rsid w:val="001D534E"/>
    <w:rsid w:val="001D558C"/>
    <w:rsid w:val="001D56F1"/>
    <w:rsid w:val="001D589C"/>
    <w:rsid w:val="001D5F22"/>
    <w:rsid w:val="001D66A4"/>
    <w:rsid w:val="001D6950"/>
    <w:rsid w:val="001D6BC4"/>
    <w:rsid w:val="001D6CB1"/>
    <w:rsid w:val="001D6EB8"/>
    <w:rsid w:val="001D7189"/>
    <w:rsid w:val="001D75D9"/>
    <w:rsid w:val="001D76DF"/>
    <w:rsid w:val="001D7779"/>
    <w:rsid w:val="001E062C"/>
    <w:rsid w:val="001E0BF2"/>
    <w:rsid w:val="001E1182"/>
    <w:rsid w:val="001E2029"/>
    <w:rsid w:val="001E2048"/>
    <w:rsid w:val="001E2D2C"/>
    <w:rsid w:val="001E3862"/>
    <w:rsid w:val="001E39A3"/>
    <w:rsid w:val="001E3ACC"/>
    <w:rsid w:val="001E3CDC"/>
    <w:rsid w:val="001E3EE9"/>
    <w:rsid w:val="001E482A"/>
    <w:rsid w:val="001E4EF3"/>
    <w:rsid w:val="001E4FCA"/>
    <w:rsid w:val="001E5022"/>
    <w:rsid w:val="001E5779"/>
    <w:rsid w:val="001E57CD"/>
    <w:rsid w:val="001E64D7"/>
    <w:rsid w:val="001E6B4C"/>
    <w:rsid w:val="001E7ADB"/>
    <w:rsid w:val="001F06D3"/>
    <w:rsid w:val="001F0799"/>
    <w:rsid w:val="001F085E"/>
    <w:rsid w:val="001F0954"/>
    <w:rsid w:val="001F0A2A"/>
    <w:rsid w:val="001F130E"/>
    <w:rsid w:val="001F1CA6"/>
    <w:rsid w:val="001F2746"/>
    <w:rsid w:val="001F2C19"/>
    <w:rsid w:val="001F319B"/>
    <w:rsid w:val="001F3528"/>
    <w:rsid w:val="001F3724"/>
    <w:rsid w:val="001F3840"/>
    <w:rsid w:val="001F3ED0"/>
    <w:rsid w:val="001F401F"/>
    <w:rsid w:val="001F414A"/>
    <w:rsid w:val="001F423F"/>
    <w:rsid w:val="001F4F4D"/>
    <w:rsid w:val="001F5860"/>
    <w:rsid w:val="001F5A2E"/>
    <w:rsid w:val="001F65AE"/>
    <w:rsid w:val="001F6AEB"/>
    <w:rsid w:val="0020031D"/>
    <w:rsid w:val="00200C79"/>
    <w:rsid w:val="00200DAB"/>
    <w:rsid w:val="00200FEF"/>
    <w:rsid w:val="0020105C"/>
    <w:rsid w:val="002010B8"/>
    <w:rsid w:val="00201A69"/>
    <w:rsid w:val="00201C56"/>
    <w:rsid w:val="00202217"/>
    <w:rsid w:val="0020225A"/>
    <w:rsid w:val="0020271F"/>
    <w:rsid w:val="00202901"/>
    <w:rsid w:val="00202C39"/>
    <w:rsid w:val="00203A93"/>
    <w:rsid w:val="00203B65"/>
    <w:rsid w:val="00203F14"/>
    <w:rsid w:val="00204DA8"/>
    <w:rsid w:val="0020545F"/>
    <w:rsid w:val="00205703"/>
    <w:rsid w:val="00205F59"/>
    <w:rsid w:val="002062AC"/>
    <w:rsid w:val="00206933"/>
    <w:rsid w:val="002074A0"/>
    <w:rsid w:val="00210190"/>
    <w:rsid w:val="00210639"/>
    <w:rsid w:val="00210F80"/>
    <w:rsid w:val="00211277"/>
    <w:rsid w:val="002115BC"/>
    <w:rsid w:val="002130AF"/>
    <w:rsid w:val="0021318D"/>
    <w:rsid w:val="0021348E"/>
    <w:rsid w:val="002135B2"/>
    <w:rsid w:val="002139F2"/>
    <w:rsid w:val="00213A51"/>
    <w:rsid w:val="00214B51"/>
    <w:rsid w:val="00215465"/>
    <w:rsid w:val="00215C92"/>
    <w:rsid w:val="00215FF7"/>
    <w:rsid w:val="0021631B"/>
    <w:rsid w:val="002163EC"/>
    <w:rsid w:val="00216CB0"/>
    <w:rsid w:val="00216E0F"/>
    <w:rsid w:val="00216F66"/>
    <w:rsid w:val="0021702A"/>
    <w:rsid w:val="002173AB"/>
    <w:rsid w:val="0022005F"/>
    <w:rsid w:val="002201B8"/>
    <w:rsid w:val="002203ED"/>
    <w:rsid w:val="00220C82"/>
    <w:rsid w:val="002210BD"/>
    <w:rsid w:val="0022135E"/>
    <w:rsid w:val="0022155F"/>
    <w:rsid w:val="002216FC"/>
    <w:rsid w:val="0022189E"/>
    <w:rsid w:val="0022208E"/>
    <w:rsid w:val="00222224"/>
    <w:rsid w:val="00222892"/>
    <w:rsid w:val="00222D51"/>
    <w:rsid w:val="00223162"/>
    <w:rsid w:val="0022330E"/>
    <w:rsid w:val="002235E6"/>
    <w:rsid w:val="00223B53"/>
    <w:rsid w:val="00224964"/>
    <w:rsid w:val="00224E83"/>
    <w:rsid w:val="00225065"/>
    <w:rsid w:val="00225329"/>
    <w:rsid w:val="002255DB"/>
    <w:rsid w:val="00226473"/>
    <w:rsid w:val="002264BE"/>
    <w:rsid w:val="00226880"/>
    <w:rsid w:val="002277A3"/>
    <w:rsid w:val="00227A05"/>
    <w:rsid w:val="00230071"/>
    <w:rsid w:val="00230224"/>
    <w:rsid w:val="0023118B"/>
    <w:rsid w:val="00231680"/>
    <w:rsid w:val="00231AB3"/>
    <w:rsid w:val="002326DF"/>
    <w:rsid w:val="00232F4D"/>
    <w:rsid w:val="002332AF"/>
    <w:rsid w:val="00233684"/>
    <w:rsid w:val="002337E9"/>
    <w:rsid w:val="00233916"/>
    <w:rsid w:val="00233A7E"/>
    <w:rsid w:val="002341D8"/>
    <w:rsid w:val="00234734"/>
    <w:rsid w:val="00234DB0"/>
    <w:rsid w:val="0023535C"/>
    <w:rsid w:val="002353CC"/>
    <w:rsid w:val="00235546"/>
    <w:rsid w:val="00235A2C"/>
    <w:rsid w:val="0023648A"/>
    <w:rsid w:val="002364B7"/>
    <w:rsid w:val="002368EE"/>
    <w:rsid w:val="00237A82"/>
    <w:rsid w:val="00237D49"/>
    <w:rsid w:val="00237DA7"/>
    <w:rsid w:val="0024003B"/>
    <w:rsid w:val="00240515"/>
    <w:rsid w:val="00240714"/>
    <w:rsid w:val="00240E05"/>
    <w:rsid w:val="00241131"/>
    <w:rsid w:val="00241276"/>
    <w:rsid w:val="002429CA"/>
    <w:rsid w:val="00243575"/>
    <w:rsid w:val="00243904"/>
    <w:rsid w:val="002440AF"/>
    <w:rsid w:val="00244689"/>
    <w:rsid w:val="0024491A"/>
    <w:rsid w:val="00244B7B"/>
    <w:rsid w:val="002451CE"/>
    <w:rsid w:val="00246023"/>
    <w:rsid w:val="0024615D"/>
    <w:rsid w:val="00246A7B"/>
    <w:rsid w:val="0024789F"/>
    <w:rsid w:val="00251DB7"/>
    <w:rsid w:val="00252205"/>
    <w:rsid w:val="002526DD"/>
    <w:rsid w:val="00252EDF"/>
    <w:rsid w:val="002534AB"/>
    <w:rsid w:val="00253798"/>
    <w:rsid w:val="00253E35"/>
    <w:rsid w:val="00254F5D"/>
    <w:rsid w:val="00255B2E"/>
    <w:rsid w:val="002567B7"/>
    <w:rsid w:val="00256AC1"/>
    <w:rsid w:val="00257C13"/>
    <w:rsid w:val="00257C8B"/>
    <w:rsid w:val="002600F7"/>
    <w:rsid w:val="0026030C"/>
    <w:rsid w:val="00262620"/>
    <w:rsid w:val="00262764"/>
    <w:rsid w:val="002628E4"/>
    <w:rsid w:val="00262CB8"/>
    <w:rsid w:val="0026381C"/>
    <w:rsid w:val="002639CF"/>
    <w:rsid w:val="00263C15"/>
    <w:rsid w:val="00263ED2"/>
    <w:rsid w:val="00264090"/>
    <w:rsid w:val="00264670"/>
    <w:rsid w:val="002649F8"/>
    <w:rsid w:val="00264D87"/>
    <w:rsid w:val="00265117"/>
    <w:rsid w:val="0026531B"/>
    <w:rsid w:val="002659C8"/>
    <w:rsid w:val="0026744F"/>
    <w:rsid w:val="0026779A"/>
    <w:rsid w:val="002677E4"/>
    <w:rsid w:val="00267950"/>
    <w:rsid w:val="002679B9"/>
    <w:rsid w:val="00267F4E"/>
    <w:rsid w:val="002703F6"/>
    <w:rsid w:val="00270608"/>
    <w:rsid w:val="00270827"/>
    <w:rsid w:val="00270F29"/>
    <w:rsid w:val="00271907"/>
    <w:rsid w:val="00271B2B"/>
    <w:rsid w:val="00271BE9"/>
    <w:rsid w:val="00271F1D"/>
    <w:rsid w:val="002721BD"/>
    <w:rsid w:val="0027228C"/>
    <w:rsid w:val="002723D9"/>
    <w:rsid w:val="002724A0"/>
    <w:rsid w:val="002729B2"/>
    <w:rsid w:val="00272A13"/>
    <w:rsid w:val="00272C4D"/>
    <w:rsid w:val="0027348A"/>
    <w:rsid w:val="00273B18"/>
    <w:rsid w:val="00274DB4"/>
    <w:rsid w:val="00274F51"/>
    <w:rsid w:val="00275010"/>
    <w:rsid w:val="002765A1"/>
    <w:rsid w:val="002767B8"/>
    <w:rsid w:val="00276CD1"/>
    <w:rsid w:val="00276EFA"/>
    <w:rsid w:val="00276F53"/>
    <w:rsid w:val="00277A24"/>
    <w:rsid w:val="00277F4D"/>
    <w:rsid w:val="00280C73"/>
    <w:rsid w:val="00280ECB"/>
    <w:rsid w:val="00281610"/>
    <w:rsid w:val="002823D2"/>
    <w:rsid w:val="002825A0"/>
    <w:rsid w:val="00282890"/>
    <w:rsid w:val="002828D8"/>
    <w:rsid w:val="00282D03"/>
    <w:rsid w:val="00282FD7"/>
    <w:rsid w:val="00283C50"/>
    <w:rsid w:val="00283DC5"/>
    <w:rsid w:val="00283FE0"/>
    <w:rsid w:val="00284597"/>
    <w:rsid w:val="00285046"/>
    <w:rsid w:val="00285F30"/>
    <w:rsid w:val="00286124"/>
    <w:rsid w:val="00286369"/>
    <w:rsid w:val="002866D7"/>
    <w:rsid w:val="00286F5E"/>
    <w:rsid w:val="0029028F"/>
    <w:rsid w:val="002902C8"/>
    <w:rsid w:val="00290902"/>
    <w:rsid w:val="00291135"/>
    <w:rsid w:val="002912B0"/>
    <w:rsid w:val="0029184E"/>
    <w:rsid w:val="0029184F"/>
    <w:rsid w:val="00291B74"/>
    <w:rsid w:val="00291CC8"/>
    <w:rsid w:val="00291E6D"/>
    <w:rsid w:val="00292806"/>
    <w:rsid w:val="00292B93"/>
    <w:rsid w:val="002933EA"/>
    <w:rsid w:val="00293720"/>
    <w:rsid w:val="002937AA"/>
    <w:rsid w:val="00293B5B"/>
    <w:rsid w:val="00293E96"/>
    <w:rsid w:val="002941A4"/>
    <w:rsid w:val="00295C01"/>
    <w:rsid w:val="00295EAA"/>
    <w:rsid w:val="002969E2"/>
    <w:rsid w:val="00296A8A"/>
    <w:rsid w:val="0029778D"/>
    <w:rsid w:val="00297969"/>
    <w:rsid w:val="002A0BC1"/>
    <w:rsid w:val="002A18C6"/>
    <w:rsid w:val="002A1ACF"/>
    <w:rsid w:val="002A2062"/>
    <w:rsid w:val="002A24F7"/>
    <w:rsid w:val="002A2ACA"/>
    <w:rsid w:val="002A3760"/>
    <w:rsid w:val="002A37AA"/>
    <w:rsid w:val="002A3C99"/>
    <w:rsid w:val="002A45FC"/>
    <w:rsid w:val="002A46F3"/>
    <w:rsid w:val="002A492A"/>
    <w:rsid w:val="002A56D1"/>
    <w:rsid w:val="002A655E"/>
    <w:rsid w:val="002A6593"/>
    <w:rsid w:val="002A6917"/>
    <w:rsid w:val="002A6B18"/>
    <w:rsid w:val="002A74D0"/>
    <w:rsid w:val="002A7515"/>
    <w:rsid w:val="002A7B83"/>
    <w:rsid w:val="002B0457"/>
    <w:rsid w:val="002B0748"/>
    <w:rsid w:val="002B086C"/>
    <w:rsid w:val="002B0F52"/>
    <w:rsid w:val="002B1437"/>
    <w:rsid w:val="002B1A75"/>
    <w:rsid w:val="002B1CFF"/>
    <w:rsid w:val="002B21D7"/>
    <w:rsid w:val="002B2A4C"/>
    <w:rsid w:val="002B358E"/>
    <w:rsid w:val="002B363C"/>
    <w:rsid w:val="002B4934"/>
    <w:rsid w:val="002B4C92"/>
    <w:rsid w:val="002B4CFF"/>
    <w:rsid w:val="002B5441"/>
    <w:rsid w:val="002B5869"/>
    <w:rsid w:val="002B5CBF"/>
    <w:rsid w:val="002B6121"/>
    <w:rsid w:val="002B625B"/>
    <w:rsid w:val="002B62A5"/>
    <w:rsid w:val="002B646D"/>
    <w:rsid w:val="002B64FC"/>
    <w:rsid w:val="002B6AAC"/>
    <w:rsid w:val="002B6DE3"/>
    <w:rsid w:val="002B6ECB"/>
    <w:rsid w:val="002B72CE"/>
    <w:rsid w:val="002B735B"/>
    <w:rsid w:val="002B75C6"/>
    <w:rsid w:val="002B7D91"/>
    <w:rsid w:val="002B7DE9"/>
    <w:rsid w:val="002B7E09"/>
    <w:rsid w:val="002C0882"/>
    <w:rsid w:val="002C0A1E"/>
    <w:rsid w:val="002C0F2D"/>
    <w:rsid w:val="002C127A"/>
    <w:rsid w:val="002C1423"/>
    <w:rsid w:val="002C1765"/>
    <w:rsid w:val="002C1FF9"/>
    <w:rsid w:val="002C2069"/>
    <w:rsid w:val="002C20A7"/>
    <w:rsid w:val="002C225D"/>
    <w:rsid w:val="002C26DB"/>
    <w:rsid w:val="002C2778"/>
    <w:rsid w:val="002C2928"/>
    <w:rsid w:val="002C2B7E"/>
    <w:rsid w:val="002C2EEC"/>
    <w:rsid w:val="002C308F"/>
    <w:rsid w:val="002C3549"/>
    <w:rsid w:val="002C38AC"/>
    <w:rsid w:val="002C3D4C"/>
    <w:rsid w:val="002C481A"/>
    <w:rsid w:val="002C4B97"/>
    <w:rsid w:val="002C4D14"/>
    <w:rsid w:val="002C4E06"/>
    <w:rsid w:val="002C518F"/>
    <w:rsid w:val="002C526C"/>
    <w:rsid w:val="002C5270"/>
    <w:rsid w:val="002C54D1"/>
    <w:rsid w:val="002C5A26"/>
    <w:rsid w:val="002C653D"/>
    <w:rsid w:val="002C6D9E"/>
    <w:rsid w:val="002C7185"/>
    <w:rsid w:val="002D0496"/>
    <w:rsid w:val="002D061B"/>
    <w:rsid w:val="002D0B38"/>
    <w:rsid w:val="002D1D9C"/>
    <w:rsid w:val="002D1E1D"/>
    <w:rsid w:val="002D1FE1"/>
    <w:rsid w:val="002D24F0"/>
    <w:rsid w:val="002D27BC"/>
    <w:rsid w:val="002D297C"/>
    <w:rsid w:val="002D376F"/>
    <w:rsid w:val="002D37CD"/>
    <w:rsid w:val="002D3B78"/>
    <w:rsid w:val="002D45A3"/>
    <w:rsid w:val="002D49D6"/>
    <w:rsid w:val="002D5055"/>
    <w:rsid w:val="002D583E"/>
    <w:rsid w:val="002D5A04"/>
    <w:rsid w:val="002D5C3D"/>
    <w:rsid w:val="002D60AA"/>
    <w:rsid w:val="002D6216"/>
    <w:rsid w:val="002D64B2"/>
    <w:rsid w:val="002D6511"/>
    <w:rsid w:val="002D657E"/>
    <w:rsid w:val="002D6802"/>
    <w:rsid w:val="002D68AC"/>
    <w:rsid w:val="002D6A1C"/>
    <w:rsid w:val="002D6A1D"/>
    <w:rsid w:val="002D6CE1"/>
    <w:rsid w:val="002D7256"/>
    <w:rsid w:val="002D7806"/>
    <w:rsid w:val="002E0225"/>
    <w:rsid w:val="002E1511"/>
    <w:rsid w:val="002E1628"/>
    <w:rsid w:val="002E1966"/>
    <w:rsid w:val="002E19DE"/>
    <w:rsid w:val="002E1E48"/>
    <w:rsid w:val="002E24F8"/>
    <w:rsid w:val="002E2769"/>
    <w:rsid w:val="002E2BA7"/>
    <w:rsid w:val="002E2FAE"/>
    <w:rsid w:val="002E33FC"/>
    <w:rsid w:val="002E34F6"/>
    <w:rsid w:val="002E3ABF"/>
    <w:rsid w:val="002E4C71"/>
    <w:rsid w:val="002E562D"/>
    <w:rsid w:val="002E6024"/>
    <w:rsid w:val="002E6140"/>
    <w:rsid w:val="002E6270"/>
    <w:rsid w:val="002E6A66"/>
    <w:rsid w:val="002E6C75"/>
    <w:rsid w:val="002E6D66"/>
    <w:rsid w:val="002E79A2"/>
    <w:rsid w:val="002E7FF6"/>
    <w:rsid w:val="002F0233"/>
    <w:rsid w:val="002F0317"/>
    <w:rsid w:val="002F1606"/>
    <w:rsid w:val="002F1642"/>
    <w:rsid w:val="002F1B9B"/>
    <w:rsid w:val="002F2459"/>
    <w:rsid w:val="002F2A10"/>
    <w:rsid w:val="002F3038"/>
    <w:rsid w:val="002F3361"/>
    <w:rsid w:val="002F3E48"/>
    <w:rsid w:val="002F40BA"/>
    <w:rsid w:val="002F4304"/>
    <w:rsid w:val="002F4A0C"/>
    <w:rsid w:val="002F526C"/>
    <w:rsid w:val="002F5680"/>
    <w:rsid w:val="002F56C5"/>
    <w:rsid w:val="002F58D5"/>
    <w:rsid w:val="002F62CD"/>
    <w:rsid w:val="002F6562"/>
    <w:rsid w:val="002F68E3"/>
    <w:rsid w:val="002F69B4"/>
    <w:rsid w:val="002F7169"/>
    <w:rsid w:val="002F71D7"/>
    <w:rsid w:val="002F781A"/>
    <w:rsid w:val="002F79CA"/>
    <w:rsid w:val="003000B7"/>
    <w:rsid w:val="003006A4"/>
    <w:rsid w:val="003006C1"/>
    <w:rsid w:val="00300809"/>
    <w:rsid w:val="00300921"/>
    <w:rsid w:val="00301168"/>
    <w:rsid w:val="003014E8"/>
    <w:rsid w:val="00301525"/>
    <w:rsid w:val="003018E7"/>
    <w:rsid w:val="00301B82"/>
    <w:rsid w:val="00302834"/>
    <w:rsid w:val="003028DF"/>
    <w:rsid w:val="00303441"/>
    <w:rsid w:val="00303520"/>
    <w:rsid w:val="00303623"/>
    <w:rsid w:val="00303F9E"/>
    <w:rsid w:val="0030416A"/>
    <w:rsid w:val="00304722"/>
    <w:rsid w:val="0030506D"/>
    <w:rsid w:val="003062CC"/>
    <w:rsid w:val="003062DF"/>
    <w:rsid w:val="003066D1"/>
    <w:rsid w:val="00306B94"/>
    <w:rsid w:val="003076FD"/>
    <w:rsid w:val="00307E53"/>
    <w:rsid w:val="0031018C"/>
    <w:rsid w:val="00311B09"/>
    <w:rsid w:val="00311B8A"/>
    <w:rsid w:val="00311DB8"/>
    <w:rsid w:val="003124F1"/>
    <w:rsid w:val="00312521"/>
    <w:rsid w:val="00312B5C"/>
    <w:rsid w:val="00312E90"/>
    <w:rsid w:val="00312EA5"/>
    <w:rsid w:val="00313383"/>
    <w:rsid w:val="003134DC"/>
    <w:rsid w:val="0031418C"/>
    <w:rsid w:val="00314627"/>
    <w:rsid w:val="00314860"/>
    <w:rsid w:val="0031549F"/>
    <w:rsid w:val="00315709"/>
    <w:rsid w:val="003158CF"/>
    <w:rsid w:val="00315CE5"/>
    <w:rsid w:val="00316A4D"/>
    <w:rsid w:val="0031768C"/>
    <w:rsid w:val="00317763"/>
    <w:rsid w:val="00317781"/>
    <w:rsid w:val="00317E06"/>
    <w:rsid w:val="00317EC9"/>
    <w:rsid w:val="00320E3A"/>
    <w:rsid w:val="003214E1"/>
    <w:rsid w:val="0032153B"/>
    <w:rsid w:val="003221DD"/>
    <w:rsid w:val="00322DC1"/>
    <w:rsid w:val="00322F77"/>
    <w:rsid w:val="0032330C"/>
    <w:rsid w:val="003238CF"/>
    <w:rsid w:val="00324C6B"/>
    <w:rsid w:val="00325507"/>
    <w:rsid w:val="00326060"/>
    <w:rsid w:val="003265BB"/>
    <w:rsid w:val="0032689F"/>
    <w:rsid w:val="003270B7"/>
    <w:rsid w:val="003273FB"/>
    <w:rsid w:val="00327529"/>
    <w:rsid w:val="00327838"/>
    <w:rsid w:val="0032791C"/>
    <w:rsid w:val="00327BAC"/>
    <w:rsid w:val="00330067"/>
    <w:rsid w:val="00330C90"/>
    <w:rsid w:val="00330E7D"/>
    <w:rsid w:val="0033125E"/>
    <w:rsid w:val="0033157E"/>
    <w:rsid w:val="00331A00"/>
    <w:rsid w:val="00331FF8"/>
    <w:rsid w:val="00332878"/>
    <w:rsid w:val="00332A10"/>
    <w:rsid w:val="00332FA1"/>
    <w:rsid w:val="003332B5"/>
    <w:rsid w:val="00333341"/>
    <w:rsid w:val="00333BBB"/>
    <w:rsid w:val="00333D0A"/>
    <w:rsid w:val="003344E5"/>
    <w:rsid w:val="00334753"/>
    <w:rsid w:val="00334B1F"/>
    <w:rsid w:val="00334DD8"/>
    <w:rsid w:val="00335F3A"/>
    <w:rsid w:val="00336DC3"/>
    <w:rsid w:val="00337314"/>
    <w:rsid w:val="0033743C"/>
    <w:rsid w:val="003374A8"/>
    <w:rsid w:val="00337D1B"/>
    <w:rsid w:val="00341454"/>
    <w:rsid w:val="00342AEA"/>
    <w:rsid w:val="003438BF"/>
    <w:rsid w:val="00343CF9"/>
    <w:rsid w:val="00343D51"/>
    <w:rsid w:val="00344469"/>
    <w:rsid w:val="003445E1"/>
    <w:rsid w:val="00344632"/>
    <w:rsid w:val="00344C45"/>
    <w:rsid w:val="00344D69"/>
    <w:rsid w:val="00344FF9"/>
    <w:rsid w:val="00345F00"/>
    <w:rsid w:val="003462F9"/>
    <w:rsid w:val="00347292"/>
    <w:rsid w:val="00347339"/>
    <w:rsid w:val="00347807"/>
    <w:rsid w:val="0034794A"/>
    <w:rsid w:val="0034799E"/>
    <w:rsid w:val="00347B4C"/>
    <w:rsid w:val="0035043C"/>
    <w:rsid w:val="0035081C"/>
    <w:rsid w:val="00350881"/>
    <w:rsid w:val="00350AB5"/>
    <w:rsid w:val="00352494"/>
    <w:rsid w:val="00352DDC"/>
    <w:rsid w:val="003531C6"/>
    <w:rsid w:val="00353427"/>
    <w:rsid w:val="0035362A"/>
    <w:rsid w:val="003537BB"/>
    <w:rsid w:val="00353F86"/>
    <w:rsid w:val="003546D0"/>
    <w:rsid w:val="00354760"/>
    <w:rsid w:val="00354A0B"/>
    <w:rsid w:val="00355E1D"/>
    <w:rsid w:val="00355E6B"/>
    <w:rsid w:val="00355E74"/>
    <w:rsid w:val="00356261"/>
    <w:rsid w:val="00356457"/>
    <w:rsid w:val="0035650E"/>
    <w:rsid w:val="003568B9"/>
    <w:rsid w:val="003578FB"/>
    <w:rsid w:val="00357C05"/>
    <w:rsid w:val="00357D7B"/>
    <w:rsid w:val="00357FAD"/>
    <w:rsid w:val="003602DE"/>
    <w:rsid w:val="00360634"/>
    <w:rsid w:val="00360B2D"/>
    <w:rsid w:val="00361D67"/>
    <w:rsid w:val="00361E86"/>
    <w:rsid w:val="00362339"/>
    <w:rsid w:val="00362BE1"/>
    <w:rsid w:val="00362FEA"/>
    <w:rsid w:val="00363898"/>
    <w:rsid w:val="003639D8"/>
    <w:rsid w:val="003639FC"/>
    <w:rsid w:val="00363E00"/>
    <w:rsid w:val="00365B38"/>
    <w:rsid w:val="003660C2"/>
    <w:rsid w:val="003664A9"/>
    <w:rsid w:val="003667B8"/>
    <w:rsid w:val="0036719E"/>
    <w:rsid w:val="00367229"/>
    <w:rsid w:val="003673CA"/>
    <w:rsid w:val="00367AF4"/>
    <w:rsid w:val="00367EF6"/>
    <w:rsid w:val="00367F8A"/>
    <w:rsid w:val="00370ABE"/>
    <w:rsid w:val="00370D36"/>
    <w:rsid w:val="00370F02"/>
    <w:rsid w:val="0037103C"/>
    <w:rsid w:val="0037174E"/>
    <w:rsid w:val="00371B9E"/>
    <w:rsid w:val="00373695"/>
    <w:rsid w:val="003739A7"/>
    <w:rsid w:val="00373E82"/>
    <w:rsid w:val="00374013"/>
    <w:rsid w:val="00374A9C"/>
    <w:rsid w:val="0037500E"/>
    <w:rsid w:val="00375085"/>
    <w:rsid w:val="003754B8"/>
    <w:rsid w:val="00375651"/>
    <w:rsid w:val="00375AC5"/>
    <w:rsid w:val="00376895"/>
    <w:rsid w:val="0037748F"/>
    <w:rsid w:val="003777FB"/>
    <w:rsid w:val="00377B04"/>
    <w:rsid w:val="00377F06"/>
    <w:rsid w:val="0038023A"/>
    <w:rsid w:val="0038041E"/>
    <w:rsid w:val="00381912"/>
    <w:rsid w:val="00381C54"/>
    <w:rsid w:val="00381CAE"/>
    <w:rsid w:val="0038218A"/>
    <w:rsid w:val="003848CE"/>
    <w:rsid w:val="00384A91"/>
    <w:rsid w:val="00384E4A"/>
    <w:rsid w:val="00385AEF"/>
    <w:rsid w:val="00385C7D"/>
    <w:rsid w:val="00385EB4"/>
    <w:rsid w:val="00386007"/>
    <w:rsid w:val="00386E1B"/>
    <w:rsid w:val="00387582"/>
    <w:rsid w:val="00387602"/>
    <w:rsid w:val="00387A4D"/>
    <w:rsid w:val="00387CF8"/>
    <w:rsid w:val="00390145"/>
    <w:rsid w:val="0039064C"/>
    <w:rsid w:val="00390B3B"/>
    <w:rsid w:val="0039195B"/>
    <w:rsid w:val="00391997"/>
    <w:rsid w:val="00392B78"/>
    <w:rsid w:val="00392BE0"/>
    <w:rsid w:val="0039321D"/>
    <w:rsid w:val="00393EFE"/>
    <w:rsid w:val="00394D92"/>
    <w:rsid w:val="00394EA8"/>
    <w:rsid w:val="00395848"/>
    <w:rsid w:val="00395FDE"/>
    <w:rsid w:val="003961C2"/>
    <w:rsid w:val="00396304"/>
    <w:rsid w:val="00397394"/>
    <w:rsid w:val="003976EF"/>
    <w:rsid w:val="00397759"/>
    <w:rsid w:val="00397D04"/>
    <w:rsid w:val="00397EFC"/>
    <w:rsid w:val="00397FDA"/>
    <w:rsid w:val="003A07F1"/>
    <w:rsid w:val="003A0C04"/>
    <w:rsid w:val="003A112D"/>
    <w:rsid w:val="003A130B"/>
    <w:rsid w:val="003A161E"/>
    <w:rsid w:val="003A1EE6"/>
    <w:rsid w:val="003A20A7"/>
    <w:rsid w:val="003A2155"/>
    <w:rsid w:val="003A2601"/>
    <w:rsid w:val="003A30E2"/>
    <w:rsid w:val="003A3F15"/>
    <w:rsid w:val="003A4DFC"/>
    <w:rsid w:val="003A51FC"/>
    <w:rsid w:val="003A5973"/>
    <w:rsid w:val="003A6007"/>
    <w:rsid w:val="003A633E"/>
    <w:rsid w:val="003A6669"/>
    <w:rsid w:val="003A6F1F"/>
    <w:rsid w:val="003A7164"/>
    <w:rsid w:val="003A78EB"/>
    <w:rsid w:val="003A7938"/>
    <w:rsid w:val="003B0228"/>
    <w:rsid w:val="003B05B8"/>
    <w:rsid w:val="003B0DC8"/>
    <w:rsid w:val="003B1715"/>
    <w:rsid w:val="003B2083"/>
    <w:rsid w:val="003B2203"/>
    <w:rsid w:val="003B2CDC"/>
    <w:rsid w:val="003B2E36"/>
    <w:rsid w:val="003B3026"/>
    <w:rsid w:val="003B383F"/>
    <w:rsid w:val="003B4437"/>
    <w:rsid w:val="003B4600"/>
    <w:rsid w:val="003B5193"/>
    <w:rsid w:val="003B56CA"/>
    <w:rsid w:val="003B5744"/>
    <w:rsid w:val="003B5919"/>
    <w:rsid w:val="003B5954"/>
    <w:rsid w:val="003B5D2A"/>
    <w:rsid w:val="003B5D9B"/>
    <w:rsid w:val="003B72EF"/>
    <w:rsid w:val="003B757D"/>
    <w:rsid w:val="003B7D11"/>
    <w:rsid w:val="003B7DD7"/>
    <w:rsid w:val="003B7FB5"/>
    <w:rsid w:val="003C049B"/>
    <w:rsid w:val="003C108F"/>
    <w:rsid w:val="003C18D0"/>
    <w:rsid w:val="003C1A24"/>
    <w:rsid w:val="003C1D89"/>
    <w:rsid w:val="003C1EFC"/>
    <w:rsid w:val="003C2270"/>
    <w:rsid w:val="003C2490"/>
    <w:rsid w:val="003C25FB"/>
    <w:rsid w:val="003C2CE6"/>
    <w:rsid w:val="003C3B3C"/>
    <w:rsid w:val="003C3F97"/>
    <w:rsid w:val="003C4328"/>
    <w:rsid w:val="003C4674"/>
    <w:rsid w:val="003C482A"/>
    <w:rsid w:val="003C5701"/>
    <w:rsid w:val="003C59DC"/>
    <w:rsid w:val="003C5B15"/>
    <w:rsid w:val="003C62C5"/>
    <w:rsid w:val="003C683C"/>
    <w:rsid w:val="003C6914"/>
    <w:rsid w:val="003C69C5"/>
    <w:rsid w:val="003C69FE"/>
    <w:rsid w:val="003C6B03"/>
    <w:rsid w:val="003C7287"/>
    <w:rsid w:val="003C7856"/>
    <w:rsid w:val="003C79C3"/>
    <w:rsid w:val="003C7DE7"/>
    <w:rsid w:val="003D0237"/>
    <w:rsid w:val="003D0A8E"/>
    <w:rsid w:val="003D1BCD"/>
    <w:rsid w:val="003D1DE1"/>
    <w:rsid w:val="003D202B"/>
    <w:rsid w:val="003D2F89"/>
    <w:rsid w:val="003D3574"/>
    <w:rsid w:val="003D3B56"/>
    <w:rsid w:val="003D3E26"/>
    <w:rsid w:val="003D4C00"/>
    <w:rsid w:val="003D5309"/>
    <w:rsid w:val="003D550B"/>
    <w:rsid w:val="003D5C0A"/>
    <w:rsid w:val="003D5F8E"/>
    <w:rsid w:val="003D66F8"/>
    <w:rsid w:val="003D67C5"/>
    <w:rsid w:val="003D6929"/>
    <w:rsid w:val="003D7413"/>
    <w:rsid w:val="003D77B5"/>
    <w:rsid w:val="003D780A"/>
    <w:rsid w:val="003D78A4"/>
    <w:rsid w:val="003D7A2C"/>
    <w:rsid w:val="003D7AAD"/>
    <w:rsid w:val="003E10C7"/>
    <w:rsid w:val="003E14F8"/>
    <w:rsid w:val="003E1AA7"/>
    <w:rsid w:val="003E2169"/>
    <w:rsid w:val="003E2A29"/>
    <w:rsid w:val="003E2B08"/>
    <w:rsid w:val="003E2C31"/>
    <w:rsid w:val="003E2E20"/>
    <w:rsid w:val="003E36C1"/>
    <w:rsid w:val="003E3E5D"/>
    <w:rsid w:val="003E42A4"/>
    <w:rsid w:val="003E45C0"/>
    <w:rsid w:val="003E4F68"/>
    <w:rsid w:val="003E555E"/>
    <w:rsid w:val="003E58E5"/>
    <w:rsid w:val="003E5CCF"/>
    <w:rsid w:val="003E5F95"/>
    <w:rsid w:val="003E603B"/>
    <w:rsid w:val="003E6078"/>
    <w:rsid w:val="003E6231"/>
    <w:rsid w:val="003E641B"/>
    <w:rsid w:val="003E73E7"/>
    <w:rsid w:val="003E7F26"/>
    <w:rsid w:val="003F0ADE"/>
    <w:rsid w:val="003F0B56"/>
    <w:rsid w:val="003F14DE"/>
    <w:rsid w:val="003F1D22"/>
    <w:rsid w:val="003F1DF0"/>
    <w:rsid w:val="003F1F5F"/>
    <w:rsid w:val="003F1FD1"/>
    <w:rsid w:val="003F2127"/>
    <w:rsid w:val="003F2676"/>
    <w:rsid w:val="003F2A6E"/>
    <w:rsid w:val="003F2ABE"/>
    <w:rsid w:val="003F2FDF"/>
    <w:rsid w:val="003F3732"/>
    <w:rsid w:val="003F43B3"/>
    <w:rsid w:val="003F4FAA"/>
    <w:rsid w:val="003F5055"/>
    <w:rsid w:val="003F6881"/>
    <w:rsid w:val="003F706C"/>
    <w:rsid w:val="003F7393"/>
    <w:rsid w:val="00400495"/>
    <w:rsid w:val="004004CD"/>
    <w:rsid w:val="00401704"/>
    <w:rsid w:val="00401E2B"/>
    <w:rsid w:val="00401E6B"/>
    <w:rsid w:val="0040217F"/>
    <w:rsid w:val="0040249D"/>
    <w:rsid w:val="004028F2"/>
    <w:rsid w:val="00402D02"/>
    <w:rsid w:val="0040344C"/>
    <w:rsid w:val="004041AD"/>
    <w:rsid w:val="0040491C"/>
    <w:rsid w:val="004049C5"/>
    <w:rsid w:val="00405A4A"/>
    <w:rsid w:val="00405CA7"/>
    <w:rsid w:val="00405D02"/>
    <w:rsid w:val="004064B2"/>
    <w:rsid w:val="00406BF9"/>
    <w:rsid w:val="004074E3"/>
    <w:rsid w:val="00407BDC"/>
    <w:rsid w:val="00407EB9"/>
    <w:rsid w:val="00411A0B"/>
    <w:rsid w:val="00412010"/>
    <w:rsid w:val="0041218B"/>
    <w:rsid w:val="00412573"/>
    <w:rsid w:val="00412729"/>
    <w:rsid w:val="00412803"/>
    <w:rsid w:val="00412893"/>
    <w:rsid w:val="00412A2B"/>
    <w:rsid w:val="00412B08"/>
    <w:rsid w:val="00412C7F"/>
    <w:rsid w:val="00412D03"/>
    <w:rsid w:val="00413766"/>
    <w:rsid w:val="004137F3"/>
    <w:rsid w:val="004142E0"/>
    <w:rsid w:val="00414FEB"/>
    <w:rsid w:val="004150B4"/>
    <w:rsid w:val="00415233"/>
    <w:rsid w:val="004162A6"/>
    <w:rsid w:val="00416645"/>
    <w:rsid w:val="00416673"/>
    <w:rsid w:val="0041671D"/>
    <w:rsid w:val="00416A2C"/>
    <w:rsid w:val="0042014B"/>
    <w:rsid w:val="004206E5"/>
    <w:rsid w:val="00420C6F"/>
    <w:rsid w:val="00421637"/>
    <w:rsid w:val="00421BFB"/>
    <w:rsid w:val="00422E72"/>
    <w:rsid w:val="00423717"/>
    <w:rsid w:val="00423A35"/>
    <w:rsid w:val="00424161"/>
    <w:rsid w:val="0042423B"/>
    <w:rsid w:val="00424670"/>
    <w:rsid w:val="00424854"/>
    <w:rsid w:val="00424DB7"/>
    <w:rsid w:val="00425AAD"/>
    <w:rsid w:val="00425BC4"/>
    <w:rsid w:val="00425E4C"/>
    <w:rsid w:val="00426927"/>
    <w:rsid w:val="00426A15"/>
    <w:rsid w:val="00426C98"/>
    <w:rsid w:val="00426D25"/>
    <w:rsid w:val="00427F2D"/>
    <w:rsid w:val="00430480"/>
    <w:rsid w:val="0043078C"/>
    <w:rsid w:val="00430A5D"/>
    <w:rsid w:val="00430D1B"/>
    <w:rsid w:val="00431798"/>
    <w:rsid w:val="004319FC"/>
    <w:rsid w:val="00432496"/>
    <w:rsid w:val="00433CCC"/>
    <w:rsid w:val="004354D0"/>
    <w:rsid w:val="0043564A"/>
    <w:rsid w:val="004356F6"/>
    <w:rsid w:val="004359DE"/>
    <w:rsid w:val="00435CF1"/>
    <w:rsid w:val="00435DD5"/>
    <w:rsid w:val="00436090"/>
    <w:rsid w:val="004361AF"/>
    <w:rsid w:val="00436F4F"/>
    <w:rsid w:val="004378D8"/>
    <w:rsid w:val="00440080"/>
    <w:rsid w:val="00440185"/>
    <w:rsid w:val="00440A92"/>
    <w:rsid w:val="00440E90"/>
    <w:rsid w:val="004415A0"/>
    <w:rsid w:val="0044166C"/>
    <w:rsid w:val="00441950"/>
    <w:rsid w:val="00441B8D"/>
    <w:rsid w:val="00441E20"/>
    <w:rsid w:val="00442088"/>
    <w:rsid w:val="004427A0"/>
    <w:rsid w:val="004432C1"/>
    <w:rsid w:val="00443D64"/>
    <w:rsid w:val="00443E95"/>
    <w:rsid w:val="004441D6"/>
    <w:rsid w:val="004449B8"/>
    <w:rsid w:val="00444A19"/>
    <w:rsid w:val="00444BB0"/>
    <w:rsid w:val="004466D4"/>
    <w:rsid w:val="00446D7E"/>
    <w:rsid w:val="00446ED3"/>
    <w:rsid w:val="00446FDE"/>
    <w:rsid w:val="0044708F"/>
    <w:rsid w:val="00447739"/>
    <w:rsid w:val="0044778C"/>
    <w:rsid w:val="00447C16"/>
    <w:rsid w:val="004517D1"/>
    <w:rsid w:val="00452357"/>
    <w:rsid w:val="00452EB8"/>
    <w:rsid w:val="00452F21"/>
    <w:rsid w:val="00452F82"/>
    <w:rsid w:val="004530AB"/>
    <w:rsid w:val="004531F2"/>
    <w:rsid w:val="0045389A"/>
    <w:rsid w:val="00453AF5"/>
    <w:rsid w:val="00453FE1"/>
    <w:rsid w:val="00454006"/>
    <w:rsid w:val="004546ED"/>
    <w:rsid w:val="00455455"/>
    <w:rsid w:val="004554F9"/>
    <w:rsid w:val="00455531"/>
    <w:rsid w:val="0045613E"/>
    <w:rsid w:val="00456197"/>
    <w:rsid w:val="004566B5"/>
    <w:rsid w:val="0045673A"/>
    <w:rsid w:val="004569A4"/>
    <w:rsid w:val="00456AB6"/>
    <w:rsid w:val="00457E48"/>
    <w:rsid w:val="00457E9B"/>
    <w:rsid w:val="00460CD2"/>
    <w:rsid w:val="00460D8F"/>
    <w:rsid w:val="00460E40"/>
    <w:rsid w:val="00461024"/>
    <w:rsid w:val="00461523"/>
    <w:rsid w:val="00461F06"/>
    <w:rsid w:val="0046238E"/>
    <w:rsid w:val="00462A0E"/>
    <w:rsid w:val="00462A66"/>
    <w:rsid w:val="00462F1C"/>
    <w:rsid w:val="004636CB"/>
    <w:rsid w:val="0046374F"/>
    <w:rsid w:val="00463C57"/>
    <w:rsid w:val="00463C91"/>
    <w:rsid w:val="00463FE9"/>
    <w:rsid w:val="00463FF0"/>
    <w:rsid w:val="00464265"/>
    <w:rsid w:val="004642AC"/>
    <w:rsid w:val="004643D7"/>
    <w:rsid w:val="00464629"/>
    <w:rsid w:val="00464739"/>
    <w:rsid w:val="00464756"/>
    <w:rsid w:val="0046478F"/>
    <w:rsid w:val="00464892"/>
    <w:rsid w:val="004653CB"/>
    <w:rsid w:val="00465794"/>
    <w:rsid w:val="004658BD"/>
    <w:rsid w:val="00465B7C"/>
    <w:rsid w:val="00465CB8"/>
    <w:rsid w:val="00465D20"/>
    <w:rsid w:val="004662AA"/>
    <w:rsid w:val="004662CF"/>
    <w:rsid w:val="004678F7"/>
    <w:rsid w:val="00467941"/>
    <w:rsid w:val="00467D50"/>
    <w:rsid w:val="00467E70"/>
    <w:rsid w:val="00470B04"/>
    <w:rsid w:val="004712F5"/>
    <w:rsid w:val="004715D5"/>
    <w:rsid w:val="004718D4"/>
    <w:rsid w:val="00471CC1"/>
    <w:rsid w:val="00472DBC"/>
    <w:rsid w:val="00472ED2"/>
    <w:rsid w:val="00473181"/>
    <w:rsid w:val="00473374"/>
    <w:rsid w:val="00473B22"/>
    <w:rsid w:val="00473B5E"/>
    <w:rsid w:val="00473C03"/>
    <w:rsid w:val="00474BD7"/>
    <w:rsid w:val="00474EE4"/>
    <w:rsid w:val="004755EF"/>
    <w:rsid w:val="0047590B"/>
    <w:rsid w:val="00475E81"/>
    <w:rsid w:val="00475F0B"/>
    <w:rsid w:val="00476472"/>
    <w:rsid w:val="00476511"/>
    <w:rsid w:val="00476AF3"/>
    <w:rsid w:val="00476FC6"/>
    <w:rsid w:val="0047737E"/>
    <w:rsid w:val="004773FB"/>
    <w:rsid w:val="004774BC"/>
    <w:rsid w:val="004777DA"/>
    <w:rsid w:val="00477DCE"/>
    <w:rsid w:val="00480063"/>
    <w:rsid w:val="004801E6"/>
    <w:rsid w:val="004802F5"/>
    <w:rsid w:val="004805B8"/>
    <w:rsid w:val="0048173B"/>
    <w:rsid w:val="004822F4"/>
    <w:rsid w:val="004830F1"/>
    <w:rsid w:val="0048379A"/>
    <w:rsid w:val="00483CDA"/>
    <w:rsid w:val="0048436E"/>
    <w:rsid w:val="00484822"/>
    <w:rsid w:val="00484A70"/>
    <w:rsid w:val="00485167"/>
    <w:rsid w:val="004854ED"/>
    <w:rsid w:val="00485555"/>
    <w:rsid w:val="00485D06"/>
    <w:rsid w:val="00486AF4"/>
    <w:rsid w:val="0048715A"/>
    <w:rsid w:val="004873C1"/>
    <w:rsid w:val="00487A59"/>
    <w:rsid w:val="00487AE1"/>
    <w:rsid w:val="00487F64"/>
    <w:rsid w:val="00490CC5"/>
    <w:rsid w:val="004914FA"/>
    <w:rsid w:val="0049222D"/>
    <w:rsid w:val="00492409"/>
    <w:rsid w:val="004926FF"/>
    <w:rsid w:val="00492821"/>
    <w:rsid w:val="0049336C"/>
    <w:rsid w:val="0049342B"/>
    <w:rsid w:val="004947FA"/>
    <w:rsid w:val="00494A2A"/>
    <w:rsid w:val="00494A7B"/>
    <w:rsid w:val="00494AE0"/>
    <w:rsid w:val="00494D1F"/>
    <w:rsid w:val="00494D67"/>
    <w:rsid w:val="00496126"/>
    <w:rsid w:val="004961A4"/>
    <w:rsid w:val="00496448"/>
    <w:rsid w:val="0049648A"/>
    <w:rsid w:val="0049695C"/>
    <w:rsid w:val="00496CCA"/>
    <w:rsid w:val="00496DF5"/>
    <w:rsid w:val="00496E57"/>
    <w:rsid w:val="00497817"/>
    <w:rsid w:val="004A01B4"/>
    <w:rsid w:val="004A04DB"/>
    <w:rsid w:val="004A0682"/>
    <w:rsid w:val="004A0D31"/>
    <w:rsid w:val="004A1162"/>
    <w:rsid w:val="004A17B6"/>
    <w:rsid w:val="004A1C76"/>
    <w:rsid w:val="004A1EDE"/>
    <w:rsid w:val="004A2162"/>
    <w:rsid w:val="004A2365"/>
    <w:rsid w:val="004A280C"/>
    <w:rsid w:val="004A2A44"/>
    <w:rsid w:val="004A2D87"/>
    <w:rsid w:val="004A2E40"/>
    <w:rsid w:val="004A3291"/>
    <w:rsid w:val="004A3ADC"/>
    <w:rsid w:val="004A4558"/>
    <w:rsid w:val="004A471E"/>
    <w:rsid w:val="004A4CD0"/>
    <w:rsid w:val="004A5319"/>
    <w:rsid w:val="004A53C8"/>
    <w:rsid w:val="004A5626"/>
    <w:rsid w:val="004A5F41"/>
    <w:rsid w:val="004A61DB"/>
    <w:rsid w:val="004A6D2D"/>
    <w:rsid w:val="004A7906"/>
    <w:rsid w:val="004A7D22"/>
    <w:rsid w:val="004A7FC1"/>
    <w:rsid w:val="004B0988"/>
    <w:rsid w:val="004B0A57"/>
    <w:rsid w:val="004B0A8B"/>
    <w:rsid w:val="004B1442"/>
    <w:rsid w:val="004B19C7"/>
    <w:rsid w:val="004B1DF0"/>
    <w:rsid w:val="004B29D0"/>
    <w:rsid w:val="004B31C3"/>
    <w:rsid w:val="004B351C"/>
    <w:rsid w:val="004B38B9"/>
    <w:rsid w:val="004B3D87"/>
    <w:rsid w:val="004B42F2"/>
    <w:rsid w:val="004B43A6"/>
    <w:rsid w:val="004B4786"/>
    <w:rsid w:val="004B4900"/>
    <w:rsid w:val="004B4B29"/>
    <w:rsid w:val="004B4C22"/>
    <w:rsid w:val="004B4CB8"/>
    <w:rsid w:val="004B4FCE"/>
    <w:rsid w:val="004B5110"/>
    <w:rsid w:val="004B53CF"/>
    <w:rsid w:val="004B56C4"/>
    <w:rsid w:val="004B5AD2"/>
    <w:rsid w:val="004B5F4F"/>
    <w:rsid w:val="004B673C"/>
    <w:rsid w:val="004B700B"/>
    <w:rsid w:val="004B706D"/>
    <w:rsid w:val="004C058D"/>
    <w:rsid w:val="004C0FA3"/>
    <w:rsid w:val="004C1200"/>
    <w:rsid w:val="004C12B5"/>
    <w:rsid w:val="004C15BF"/>
    <w:rsid w:val="004C1B98"/>
    <w:rsid w:val="004C1C4D"/>
    <w:rsid w:val="004C21EC"/>
    <w:rsid w:val="004C22CA"/>
    <w:rsid w:val="004C2DC1"/>
    <w:rsid w:val="004C3644"/>
    <w:rsid w:val="004C386C"/>
    <w:rsid w:val="004C3AAA"/>
    <w:rsid w:val="004C3FC3"/>
    <w:rsid w:val="004C40C4"/>
    <w:rsid w:val="004C49AE"/>
    <w:rsid w:val="004C4B62"/>
    <w:rsid w:val="004C5014"/>
    <w:rsid w:val="004C5155"/>
    <w:rsid w:val="004C5568"/>
    <w:rsid w:val="004C5947"/>
    <w:rsid w:val="004C5C46"/>
    <w:rsid w:val="004C5F10"/>
    <w:rsid w:val="004C5F20"/>
    <w:rsid w:val="004C608C"/>
    <w:rsid w:val="004C6259"/>
    <w:rsid w:val="004C7211"/>
    <w:rsid w:val="004C7772"/>
    <w:rsid w:val="004C7861"/>
    <w:rsid w:val="004C7991"/>
    <w:rsid w:val="004C79F2"/>
    <w:rsid w:val="004C7E32"/>
    <w:rsid w:val="004C7F05"/>
    <w:rsid w:val="004D00CD"/>
    <w:rsid w:val="004D0BDD"/>
    <w:rsid w:val="004D11D8"/>
    <w:rsid w:val="004D1965"/>
    <w:rsid w:val="004D2150"/>
    <w:rsid w:val="004D2782"/>
    <w:rsid w:val="004D28C4"/>
    <w:rsid w:val="004D2AE0"/>
    <w:rsid w:val="004D2D46"/>
    <w:rsid w:val="004D30B5"/>
    <w:rsid w:val="004D3350"/>
    <w:rsid w:val="004D33F6"/>
    <w:rsid w:val="004D3402"/>
    <w:rsid w:val="004D35A4"/>
    <w:rsid w:val="004D3662"/>
    <w:rsid w:val="004D3665"/>
    <w:rsid w:val="004D3882"/>
    <w:rsid w:val="004D399A"/>
    <w:rsid w:val="004D3E52"/>
    <w:rsid w:val="004D4530"/>
    <w:rsid w:val="004D453A"/>
    <w:rsid w:val="004D4BB3"/>
    <w:rsid w:val="004D4ED0"/>
    <w:rsid w:val="004D51A8"/>
    <w:rsid w:val="004D5209"/>
    <w:rsid w:val="004D5291"/>
    <w:rsid w:val="004D5CCA"/>
    <w:rsid w:val="004D64BB"/>
    <w:rsid w:val="004D6761"/>
    <w:rsid w:val="004D6C45"/>
    <w:rsid w:val="004D6CD0"/>
    <w:rsid w:val="004D73D0"/>
    <w:rsid w:val="004D755A"/>
    <w:rsid w:val="004D75CD"/>
    <w:rsid w:val="004D77F7"/>
    <w:rsid w:val="004D7F4A"/>
    <w:rsid w:val="004E00E2"/>
    <w:rsid w:val="004E05B7"/>
    <w:rsid w:val="004E0782"/>
    <w:rsid w:val="004E1994"/>
    <w:rsid w:val="004E1CE9"/>
    <w:rsid w:val="004E1E4B"/>
    <w:rsid w:val="004E1E9B"/>
    <w:rsid w:val="004E2782"/>
    <w:rsid w:val="004E2881"/>
    <w:rsid w:val="004E2DBE"/>
    <w:rsid w:val="004E3635"/>
    <w:rsid w:val="004E4AFD"/>
    <w:rsid w:val="004E4EA0"/>
    <w:rsid w:val="004E5045"/>
    <w:rsid w:val="004E6296"/>
    <w:rsid w:val="004E663E"/>
    <w:rsid w:val="004E67F5"/>
    <w:rsid w:val="004E6921"/>
    <w:rsid w:val="004E6AD1"/>
    <w:rsid w:val="004E728A"/>
    <w:rsid w:val="004E7621"/>
    <w:rsid w:val="004E7665"/>
    <w:rsid w:val="004E7B1C"/>
    <w:rsid w:val="004E7DBA"/>
    <w:rsid w:val="004E7E4D"/>
    <w:rsid w:val="004F0603"/>
    <w:rsid w:val="004F0626"/>
    <w:rsid w:val="004F082A"/>
    <w:rsid w:val="004F09D1"/>
    <w:rsid w:val="004F0C5C"/>
    <w:rsid w:val="004F16A3"/>
    <w:rsid w:val="004F2397"/>
    <w:rsid w:val="004F2CC5"/>
    <w:rsid w:val="004F2D1B"/>
    <w:rsid w:val="004F2F6F"/>
    <w:rsid w:val="004F373E"/>
    <w:rsid w:val="004F37D3"/>
    <w:rsid w:val="004F37EE"/>
    <w:rsid w:val="004F4501"/>
    <w:rsid w:val="004F46DC"/>
    <w:rsid w:val="004F47B2"/>
    <w:rsid w:val="004F47BF"/>
    <w:rsid w:val="004F5662"/>
    <w:rsid w:val="004F5EF4"/>
    <w:rsid w:val="004F6C4F"/>
    <w:rsid w:val="004F74C5"/>
    <w:rsid w:val="004F77D3"/>
    <w:rsid w:val="004F7AA7"/>
    <w:rsid w:val="005000FF"/>
    <w:rsid w:val="005001F9"/>
    <w:rsid w:val="00500655"/>
    <w:rsid w:val="0050083D"/>
    <w:rsid w:val="00500AC0"/>
    <w:rsid w:val="00500B20"/>
    <w:rsid w:val="00501204"/>
    <w:rsid w:val="005013B1"/>
    <w:rsid w:val="00501A1C"/>
    <w:rsid w:val="00502420"/>
    <w:rsid w:val="005033B2"/>
    <w:rsid w:val="00503524"/>
    <w:rsid w:val="0050374B"/>
    <w:rsid w:val="00503C6A"/>
    <w:rsid w:val="00503D29"/>
    <w:rsid w:val="00503D35"/>
    <w:rsid w:val="005040E3"/>
    <w:rsid w:val="00504812"/>
    <w:rsid w:val="00504AD3"/>
    <w:rsid w:val="00504C55"/>
    <w:rsid w:val="00504F42"/>
    <w:rsid w:val="00505719"/>
    <w:rsid w:val="00505814"/>
    <w:rsid w:val="0050610C"/>
    <w:rsid w:val="0050611B"/>
    <w:rsid w:val="00506578"/>
    <w:rsid w:val="00506940"/>
    <w:rsid w:val="005073A2"/>
    <w:rsid w:val="005074A5"/>
    <w:rsid w:val="005075D8"/>
    <w:rsid w:val="00507D17"/>
    <w:rsid w:val="00507ECF"/>
    <w:rsid w:val="005100DD"/>
    <w:rsid w:val="005113D5"/>
    <w:rsid w:val="00511E87"/>
    <w:rsid w:val="00511F71"/>
    <w:rsid w:val="00512452"/>
    <w:rsid w:val="005126AB"/>
    <w:rsid w:val="0051288C"/>
    <w:rsid w:val="005128DE"/>
    <w:rsid w:val="005129AB"/>
    <w:rsid w:val="0051333D"/>
    <w:rsid w:val="0051376C"/>
    <w:rsid w:val="00513A72"/>
    <w:rsid w:val="00514559"/>
    <w:rsid w:val="00514A39"/>
    <w:rsid w:val="00514ED6"/>
    <w:rsid w:val="00515241"/>
    <w:rsid w:val="00515D27"/>
    <w:rsid w:val="005160E9"/>
    <w:rsid w:val="00516313"/>
    <w:rsid w:val="005168DE"/>
    <w:rsid w:val="00516B0E"/>
    <w:rsid w:val="00517117"/>
    <w:rsid w:val="005177EF"/>
    <w:rsid w:val="0051CC36"/>
    <w:rsid w:val="005201D9"/>
    <w:rsid w:val="00520AD8"/>
    <w:rsid w:val="0052136E"/>
    <w:rsid w:val="005215EF"/>
    <w:rsid w:val="0052173A"/>
    <w:rsid w:val="00521913"/>
    <w:rsid w:val="00521C55"/>
    <w:rsid w:val="0052291A"/>
    <w:rsid w:val="0052291D"/>
    <w:rsid w:val="0052295A"/>
    <w:rsid w:val="00522E4B"/>
    <w:rsid w:val="00523711"/>
    <w:rsid w:val="0052414C"/>
    <w:rsid w:val="00524530"/>
    <w:rsid w:val="0052483F"/>
    <w:rsid w:val="00524CBB"/>
    <w:rsid w:val="0052518A"/>
    <w:rsid w:val="00525602"/>
    <w:rsid w:val="00525A71"/>
    <w:rsid w:val="00525D54"/>
    <w:rsid w:val="00525F14"/>
    <w:rsid w:val="0052619A"/>
    <w:rsid w:val="0052620F"/>
    <w:rsid w:val="00526AE9"/>
    <w:rsid w:val="00526B94"/>
    <w:rsid w:val="00526E09"/>
    <w:rsid w:val="00527117"/>
    <w:rsid w:val="00527594"/>
    <w:rsid w:val="00527CAF"/>
    <w:rsid w:val="00527D18"/>
    <w:rsid w:val="00527E77"/>
    <w:rsid w:val="00530AA1"/>
    <w:rsid w:val="00530D27"/>
    <w:rsid w:val="00531267"/>
    <w:rsid w:val="005312DE"/>
    <w:rsid w:val="00531692"/>
    <w:rsid w:val="0053186B"/>
    <w:rsid w:val="00531B93"/>
    <w:rsid w:val="00531FF1"/>
    <w:rsid w:val="0053206E"/>
    <w:rsid w:val="005320CC"/>
    <w:rsid w:val="005336B1"/>
    <w:rsid w:val="005337F9"/>
    <w:rsid w:val="00534178"/>
    <w:rsid w:val="00534B86"/>
    <w:rsid w:val="00534F06"/>
    <w:rsid w:val="0053556C"/>
    <w:rsid w:val="00535946"/>
    <w:rsid w:val="005361C0"/>
    <w:rsid w:val="0053642D"/>
    <w:rsid w:val="005369B8"/>
    <w:rsid w:val="00536E28"/>
    <w:rsid w:val="00536F55"/>
    <w:rsid w:val="00537BFA"/>
    <w:rsid w:val="00537D5E"/>
    <w:rsid w:val="005402AE"/>
    <w:rsid w:val="005421A6"/>
    <w:rsid w:val="005426F5"/>
    <w:rsid w:val="00542761"/>
    <w:rsid w:val="005431AF"/>
    <w:rsid w:val="005434B0"/>
    <w:rsid w:val="005436D3"/>
    <w:rsid w:val="005439C0"/>
    <w:rsid w:val="00543DAC"/>
    <w:rsid w:val="005443E1"/>
    <w:rsid w:val="0054481C"/>
    <w:rsid w:val="00544B73"/>
    <w:rsid w:val="00544BF6"/>
    <w:rsid w:val="005450B0"/>
    <w:rsid w:val="00545174"/>
    <w:rsid w:val="0054558D"/>
    <w:rsid w:val="0054581C"/>
    <w:rsid w:val="00546141"/>
    <w:rsid w:val="00546E02"/>
    <w:rsid w:val="005471C6"/>
    <w:rsid w:val="00547E12"/>
    <w:rsid w:val="00550194"/>
    <w:rsid w:val="00550940"/>
    <w:rsid w:val="00550ED7"/>
    <w:rsid w:val="0055123E"/>
    <w:rsid w:val="00551297"/>
    <w:rsid w:val="00551353"/>
    <w:rsid w:val="005515A6"/>
    <w:rsid w:val="0055199C"/>
    <w:rsid w:val="00552303"/>
    <w:rsid w:val="005524D1"/>
    <w:rsid w:val="00552912"/>
    <w:rsid w:val="00552AC7"/>
    <w:rsid w:val="00552C35"/>
    <w:rsid w:val="005536FE"/>
    <w:rsid w:val="00553889"/>
    <w:rsid w:val="005538C3"/>
    <w:rsid w:val="00554A15"/>
    <w:rsid w:val="00556183"/>
    <w:rsid w:val="005566E0"/>
    <w:rsid w:val="0055691E"/>
    <w:rsid w:val="00556AC7"/>
    <w:rsid w:val="005574D5"/>
    <w:rsid w:val="00560640"/>
    <w:rsid w:val="00560F4C"/>
    <w:rsid w:val="00561448"/>
    <w:rsid w:val="0056248B"/>
    <w:rsid w:val="005624D0"/>
    <w:rsid w:val="00562D21"/>
    <w:rsid w:val="00563098"/>
    <w:rsid w:val="00563170"/>
    <w:rsid w:val="005631DF"/>
    <w:rsid w:val="005631E4"/>
    <w:rsid w:val="0056349A"/>
    <w:rsid w:val="005636DC"/>
    <w:rsid w:val="005642E0"/>
    <w:rsid w:val="00565517"/>
    <w:rsid w:val="00565BB5"/>
    <w:rsid w:val="00566112"/>
    <w:rsid w:val="00566488"/>
    <w:rsid w:val="00567267"/>
    <w:rsid w:val="0056741E"/>
    <w:rsid w:val="00567449"/>
    <w:rsid w:val="0056769D"/>
    <w:rsid w:val="0056793C"/>
    <w:rsid w:val="0057011D"/>
    <w:rsid w:val="005705C5"/>
    <w:rsid w:val="00570A4E"/>
    <w:rsid w:val="00571978"/>
    <w:rsid w:val="00572093"/>
    <w:rsid w:val="005722E5"/>
    <w:rsid w:val="00572626"/>
    <w:rsid w:val="00572BC7"/>
    <w:rsid w:val="00573062"/>
    <w:rsid w:val="00573AB2"/>
    <w:rsid w:val="00573B60"/>
    <w:rsid w:val="00573C4A"/>
    <w:rsid w:val="005744E6"/>
    <w:rsid w:val="00574964"/>
    <w:rsid w:val="00575436"/>
    <w:rsid w:val="00575A87"/>
    <w:rsid w:val="00575F84"/>
    <w:rsid w:val="005768CB"/>
    <w:rsid w:val="0057748C"/>
    <w:rsid w:val="00577DD2"/>
    <w:rsid w:val="00580684"/>
    <w:rsid w:val="0058083C"/>
    <w:rsid w:val="005809E0"/>
    <w:rsid w:val="0058176A"/>
    <w:rsid w:val="00581E40"/>
    <w:rsid w:val="00582ADE"/>
    <w:rsid w:val="00582C77"/>
    <w:rsid w:val="00582DEA"/>
    <w:rsid w:val="00583ACD"/>
    <w:rsid w:val="00584803"/>
    <w:rsid w:val="0058481A"/>
    <w:rsid w:val="005848E2"/>
    <w:rsid w:val="00584D42"/>
    <w:rsid w:val="00585B85"/>
    <w:rsid w:val="00585D07"/>
    <w:rsid w:val="00585D94"/>
    <w:rsid w:val="00586A69"/>
    <w:rsid w:val="005870B4"/>
    <w:rsid w:val="005871BC"/>
    <w:rsid w:val="005879E6"/>
    <w:rsid w:val="00587BD6"/>
    <w:rsid w:val="0059021A"/>
    <w:rsid w:val="00590597"/>
    <w:rsid w:val="005906D4"/>
    <w:rsid w:val="00590791"/>
    <w:rsid w:val="00590B84"/>
    <w:rsid w:val="00590D3E"/>
    <w:rsid w:val="00590FE7"/>
    <w:rsid w:val="00591105"/>
    <w:rsid w:val="00591431"/>
    <w:rsid w:val="005914C6"/>
    <w:rsid w:val="005915B1"/>
    <w:rsid w:val="005926B8"/>
    <w:rsid w:val="005926DF"/>
    <w:rsid w:val="00592875"/>
    <w:rsid w:val="00592B64"/>
    <w:rsid w:val="00592B99"/>
    <w:rsid w:val="00593579"/>
    <w:rsid w:val="005936DF"/>
    <w:rsid w:val="005937D4"/>
    <w:rsid w:val="00593992"/>
    <w:rsid w:val="00593B60"/>
    <w:rsid w:val="00593FE7"/>
    <w:rsid w:val="005944DA"/>
    <w:rsid w:val="005946BA"/>
    <w:rsid w:val="00594928"/>
    <w:rsid w:val="00594933"/>
    <w:rsid w:val="00595159"/>
    <w:rsid w:val="00595C0E"/>
    <w:rsid w:val="00595EEA"/>
    <w:rsid w:val="00595FAD"/>
    <w:rsid w:val="005968D2"/>
    <w:rsid w:val="00596BB3"/>
    <w:rsid w:val="00596E8F"/>
    <w:rsid w:val="00597058"/>
    <w:rsid w:val="00597385"/>
    <w:rsid w:val="00597699"/>
    <w:rsid w:val="00597E1C"/>
    <w:rsid w:val="00597F75"/>
    <w:rsid w:val="005A05E1"/>
    <w:rsid w:val="005A069A"/>
    <w:rsid w:val="005A0834"/>
    <w:rsid w:val="005A1447"/>
    <w:rsid w:val="005A1715"/>
    <w:rsid w:val="005A1A8A"/>
    <w:rsid w:val="005A2683"/>
    <w:rsid w:val="005A27E0"/>
    <w:rsid w:val="005A2CD0"/>
    <w:rsid w:val="005A2D56"/>
    <w:rsid w:val="005A2F4A"/>
    <w:rsid w:val="005A364C"/>
    <w:rsid w:val="005A3811"/>
    <w:rsid w:val="005A3861"/>
    <w:rsid w:val="005A3BF5"/>
    <w:rsid w:val="005A3CA0"/>
    <w:rsid w:val="005A3D4B"/>
    <w:rsid w:val="005A44DD"/>
    <w:rsid w:val="005A5514"/>
    <w:rsid w:val="005A59A1"/>
    <w:rsid w:val="005A5C95"/>
    <w:rsid w:val="005A5E94"/>
    <w:rsid w:val="005A6711"/>
    <w:rsid w:val="005A71E2"/>
    <w:rsid w:val="005B0006"/>
    <w:rsid w:val="005B05EF"/>
    <w:rsid w:val="005B0791"/>
    <w:rsid w:val="005B08A4"/>
    <w:rsid w:val="005B281A"/>
    <w:rsid w:val="005B28D5"/>
    <w:rsid w:val="005B2BB7"/>
    <w:rsid w:val="005B2F8D"/>
    <w:rsid w:val="005B35FE"/>
    <w:rsid w:val="005B37E8"/>
    <w:rsid w:val="005B39BB"/>
    <w:rsid w:val="005B3CF5"/>
    <w:rsid w:val="005B4B53"/>
    <w:rsid w:val="005B5DEA"/>
    <w:rsid w:val="005B6D29"/>
    <w:rsid w:val="005B6D58"/>
    <w:rsid w:val="005B7352"/>
    <w:rsid w:val="005B75E3"/>
    <w:rsid w:val="005B7895"/>
    <w:rsid w:val="005C0133"/>
    <w:rsid w:val="005C02BE"/>
    <w:rsid w:val="005C0901"/>
    <w:rsid w:val="005C09F0"/>
    <w:rsid w:val="005C1AD3"/>
    <w:rsid w:val="005C1BC6"/>
    <w:rsid w:val="005C1EC7"/>
    <w:rsid w:val="005C208E"/>
    <w:rsid w:val="005C2879"/>
    <w:rsid w:val="005C2D03"/>
    <w:rsid w:val="005C336A"/>
    <w:rsid w:val="005C3805"/>
    <w:rsid w:val="005C3E82"/>
    <w:rsid w:val="005C3FC1"/>
    <w:rsid w:val="005C4521"/>
    <w:rsid w:val="005C485A"/>
    <w:rsid w:val="005C4A2E"/>
    <w:rsid w:val="005C4C1B"/>
    <w:rsid w:val="005C4CF7"/>
    <w:rsid w:val="005C4D12"/>
    <w:rsid w:val="005C4E84"/>
    <w:rsid w:val="005C5191"/>
    <w:rsid w:val="005C659E"/>
    <w:rsid w:val="005C6FB6"/>
    <w:rsid w:val="005C717E"/>
    <w:rsid w:val="005C74C7"/>
    <w:rsid w:val="005C7851"/>
    <w:rsid w:val="005C796C"/>
    <w:rsid w:val="005C7FCD"/>
    <w:rsid w:val="005C7FE7"/>
    <w:rsid w:val="005D0111"/>
    <w:rsid w:val="005D08E9"/>
    <w:rsid w:val="005D09C8"/>
    <w:rsid w:val="005D0DE0"/>
    <w:rsid w:val="005D1055"/>
    <w:rsid w:val="005D15B0"/>
    <w:rsid w:val="005D16BA"/>
    <w:rsid w:val="005D2A0C"/>
    <w:rsid w:val="005D2B8A"/>
    <w:rsid w:val="005D3112"/>
    <w:rsid w:val="005D3277"/>
    <w:rsid w:val="005D3447"/>
    <w:rsid w:val="005D3A7D"/>
    <w:rsid w:val="005D430F"/>
    <w:rsid w:val="005D43D4"/>
    <w:rsid w:val="005D4728"/>
    <w:rsid w:val="005D4C72"/>
    <w:rsid w:val="005D53F3"/>
    <w:rsid w:val="005D559B"/>
    <w:rsid w:val="005D55EC"/>
    <w:rsid w:val="005D61AC"/>
    <w:rsid w:val="005D65D8"/>
    <w:rsid w:val="005D69A7"/>
    <w:rsid w:val="005D6AA8"/>
    <w:rsid w:val="005D6B98"/>
    <w:rsid w:val="005D75B3"/>
    <w:rsid w:val="005E05E2"/>
    <w:rsid w:val="005E06C3"/>
    <w:rsid w:val="005E11E4"/>
    <w:rsid w:val="005E1775"/>
    <w:rsid w:val="005E1AF6"/>
    <w:rsid w:val="005E2A6C"/>
    <w:rsid w:val="005E2AB9"/>
    <w:rsid w:val="005E3025"/>
    <w:rsid w:val="005E3058"/>
    <w:rsid w:val="005E3258"/>
    <w:rsid w:val="005E5B6A"/>
    <w:rsid w:val="005E5F7F"/>
    <w:rsid w:val="005E661C"/>
    <w:rsid w:val="005E679F"/>
    <w:rsid w:val="005E68CB"/>
    <w:rsid w:val="005E6924"/>
    <w:rsid w:val="005E69AE"/>
    <w:rsid w:val="005E69F8"/>
    <w:rsid w:val="005E6BF1"/>
    <w:rsid w:val="005E6E28"/>
    <w:rsid w:val="005E723A"/>
    <w:rsid w:val="005E7C03"/>
    <w:rsid w:val="005E7D3D"/>
    <w:rsid w:val="005F026D"/>
    <w:rsid w:val="005F12AA"/>
    <w:rsid w:val="005F1422"/>
    <w:rsid w:val="005F1963"/>
    <w:rsid w:val="005F1C44"/>
    <w:rsid w:val="005F20AD"/>
    <w:rsid w:val="005F26B1"/>
    <w:rsid w:val="005F2FD1"/>
    <w:rsid w:val="005F3057"/>
    <w:rsid w:val="005F31EA"/>
    <w:rsid w:val="005F3363"/>
    <w:rsid w:val="005F34C3"/>
    <w:rsid w:val="005F3CBA"/>
    <w:rsid w:val="005F48B8"/>
    <w:rsid w:val="005F51DD"/>
    <w:rsid w:val="005F51EC"/>
    <w:rsid w:val="005F56F3"/>
    <w:rsid w:val="005F6DA7"/>
    <w:rsid w:val="005F705F"/>
    <w:rsid w:val="005F728C"/>
    <w:rsid w:val="005F7397"/>
    <w:rsid w:val="005F74EF"/>
    <w:rsid w:val="005F7570"/>
    <w:rsid w:val="005F76B3"/>
    <w:rsid w:val="0060016C"/>
    <w:rsid w:val="0060068F"/>
    <w:rsid w:val="00600A1D"/>
    <w:rsid w:val="00600F3A"/>
    <w:rsid w:val="006016F6"/>
    <w:rsid w:val="006019DC"/>
    <w:rsid w:val="00602975"/>
    <w:rsid w:val="006030AB"/>
    <w:rsid w:val="00604640"/>
    <w:rsid w:val="00604781"/>
    <w:rsid w:val="00605205"/>
    <w:rsid w:val="006055F7"/>
    <w:rsid w:val="00605777"/>
    <w:rsid w:val="00606928"/>
    <w:rsid w:val="00606A75"/>
    <w:rsid w:val="00606C9F"/>
    <w:rsid w:val="00606F4B"/>
    <w:rsid w:val="006074B9"/>
    <w:rsid w:val="006075A7"/>
    <w:rsid w:val="00607CA0"/>
    <w:rsid w:val="00610311"/>
    <w:rsid w:val="00610346"/>
    <w:rsid w:val="0061050D"/>
    <w:rsid w:val="006107EA"/>
    <w:rsid w:val="00610A5F"/>
    <w:rsid w:val="0061110F"/>
    <w:rsid w:val="0061113C"/>
    <w:rsid w:val="006111F1"/>
    <w:rsid w:val="006117E8"/>
    <w:rsid w:val="00612BC5"/>
    <w:rsid w:val="006132BE"/>
    <w:rsid w:val="006134E9"/>
    <w:rsid w:val="00613506"/>
    <w:rsid w:val="0061397D"/>
    <w:rsid w:val="00613D9B"/>
    <w:rsid w:val="00613F00"/>
    <w:rsid w:val="0061486D"/>
    <w:rsid w:val="006151C6"/>
    <w:rsid w:val="006156EB"/>
    <w:rsid w:val="00615867"/>
    <w:rsid w:val="006158B0"/>
    <w:rsid w:val="00616361"/>
    <w:rsid w:val="0061661D"/>
    <w:rsid w:val="00616F8D"/>
    <w:rsid w:val="0062012C"/>
    <w:rsid w:val="00620187"/>
    <w:rsid w:val="00620975"/>
    <w:rsid w:val="00620A9A"/>
    <w:rsid w:val="006216DF"/>
    <w:rsid w:val="00621ABC"/>
    <w:rsid w:val="00621F20"/>
    <w:rsid w:val="0062246A"/>
    <w:rsid w:val="00622A55"/>
    <w:rsid w:val="0062309E"/>
    <w:rsid w:val="0062378C"/>
    <w:rsid w:val="006238C9"/>
    <w:rsid w:val="00624B4C"/>
    <w:rsid w:val="006252B7"/>
    <w:rsid w:val="00625356"/>
    <w:rsid w:val="00625681"/>
    <w:rsid w:val="00625889"/>
    <w:rsid w:val="006258E2"/>
    <w:rsid w:val="00626EC8"/>
    <w:rsid w:val="0062743B"/>
    <w:rsid w:val="00627496"/>
    <w:rsid w:val="0063000B"/>
    <w:rsid w:val="00630297"/>
    <w:rsid w:val="0063098A"/>
    <w:rsid w:val="00630BB7"/>
    <w:rsid w:val="00630D58"/>
    <w:rsid w:val="00630F5A"/>
    <w:rsid w:val="006310AC"/>
    <w:rsid w:val="006312E2"/>
    <w:rsid w:val="006313B4"/>
    <w:rsid w:val="006320D0"/>
    <w:rsid w:val="00632575"/>
    <w:rsid w:val="00632AF4"/>
    <w:rsid w:val="00632C03"/>
    <w:rsid w:val="00632E4C"/>
    <w:rsid w:val="00632FD1"/>
    <w:rsid w:val="00633D9B"/>
    <w:rsid w:val="0063459E"/>
    <w:rsid w:val="0063465A"/>
    <w:rsid w:val="00635F5C"/>
    <w:rsid w:val="0063622D"/>
    <w:rsid w:val="00636439"/>
    <w:rsid w:val="006368D7"/>
    <w:rsid w:val="0063795D"/>
    <w:rsid w:val="0064004C"/>
    <w:rsid w:val="00640B9C"/>
    <w:rsid w:val="00640C3E"/>
    <w:rsid w:val="00640C7D"/>
    <w:rsid w:val="00641BFC"/>
    <w:rsid w:val="00641EE5"/>
    <w:rsid w:val="00642230"/>
    <w:rsid w:val="00642AFD"/>
    <w:rsid w:val="006431F8"/>
    <w:rsid w:val="006432FB"/>
    <w:rsid w:val="006438C0"/>
    <w:rsid w:val="00643978"/>
    <w:rsid w:val="00643A2C"/>
    <w:rsid w:val="00643A47"/>
    <w:rsid w:val="00643BDD"/>
    <w:rsid w:val="00644287"/>
    <w:rsid w:val="00644984"/>
    <w:rsid w:val="00644F5D"/>
    <w:rsid w:val="006453F5"/>
    <w:rsid w:val="00645B03"/>
    <w:rsid w:val="00645BC1"/>
    <w:rsid w:val="00645C23"/>
    <w:rsid w:val="00645CA8"/>
    <w:rsid w:val="00647895"/>
    <w:rsid w:val="00650296"/>
    <w:rsid w:val="00650742"/>
    <w:rsid w:val="0065076B"/>
    <w:rsid w:val="0065089A"/>
    <w:rsid w:val="00650BCE"/>
    <w:rsid w:val="00650BFC"/>
    <w:rsid w:val="00650E97"/>
    <w:rsid w:val="0065184A"/>
    <w:rsid w:val="0065201E"/>
    <w:rsid w:val="00652A5D"/>
    <w:rsid w:val="00653435"/>
    <w:rsid w:val="00653754"/>
    <w:rsid w:val="00653759"/>
    <w:rsid w:val="00654019"/>
    <w:rsid w:val="0065471E"/>
    <w:rsid w:val="0065497D"/>
    <w:rsid w:val="00654B03"/>
    <w:rsid w:val="00654E03"/>
    <w:rsid w:val="00655141"/>
    <w:rsid w:val="006554F9"/>
    <w:rsid w:val="00655580"/>
    <w:rsid w:val="0065591D"/>
    <w:rsid w:val="00655BE8"/>
    <w:rsid w:val="0065670A"/>
    <w:rsid w:val="00656CB9"/>
    <w:rsid w:val="00657BA2"/>
    <w:rsid w:val="006610D3"/>
    <w:rsid w:val="0066183B"/>
    <w:rsid w:val="00661DCB"/>
    <w:rsid w:val="0066205A"/>
    <w:rsid w:val="00662107"/>
    <w:rsid w:val="00662373"/>
    <w:rsid w:val="0066251B"/>
    <w:rsid w:val="00662631"/>
    <w:rsid w:val="006627D6"/>
    <w:rsid w:val="006633F6"/>
    <w:rsid w:val="006637FF"/>
    <w:rsid w:val="00663B2C"/>
    <w:rsid w:val="006640AC"/>
    <w:rsid w:val="006642A6"/>
    <w:rsid w:val="0066469E"/>
    <w:rsid w:val="006653E6"/>
    <w:rsid w:val="006656A4"/>
    <w:rsid w:val="00665DCF"/>
    <w:rsid w:val="00666AC0"/>
    <w:rsid w:val="00666CC2"/>
    <w:rsid w:val="0066765F"/>
    <w:rsid w:val="00667DFB"/>
    <w:rsid w:val="00667DFE"/>
    <w:rsid w:val="0067044B"/>
    <w:rsid w:val="00670F9F"/>
    <w:rsid w:val="00671090"/>
    <w:rsid w:val="00671285"/>
    <w:rsid w:val="00671CD8"/>
    <w:rsid w:val="006728CB"/>
    <w:rsid w:val="00673631"/>
    <w:rsid w:val="0067466A"/>
    <w:rsid w:val="00674C3C"/>
    <w:rsid w:val="00674D3E"/>
    <w:rsid w:val="006756C7"/>
    <w:rsid w:val="00675AD1"/>
    <w:rsid w:val="0067612C"/>
    <w:rsid w:val="006765B9"/>
    <w:rsid w:val="0067683B"/>
    <w:rsid w:val="00676EAD"/>
    <w:rsid w:val="00677342"/>
    <w:rsid w:val="00677B2F"/>
    <w:rsid w:val="00680F57"/>
    <w:rsid w:val="006816CC"/>
    <w:rsid w:val="00681D57"/>
    <w:rsid w:val="006820F8"/>
    <w:rsid w:val="00682205"/>
    <w:rsid w:val="0068277C"/>
    <w:rsid w:val="006828AD"/>
    <w:rsid w:val="006833DE"/>
    <w:rsid w:val="00683508"/>
    <w:rsid w:val="00683847"/>
    <w:rsid w:val="00683D73"/>
    <w:rsid w:val="00683E25"/>
    <w:rsid w:val="00683F34"/>
    <w:rsid w:val="00684080"/>
    <w:rsid w:val="0068440E"/>
    <w:rsid w:val="00684446"/>
    <w:rsid w:val="006844E6"/>
    <w:rsid w:val="0068494A"/>
    <w:rsid w:val="00684A03"/>
    <w:rsid w:val="006857AA"/>
    <w:rsid w:val="00685D0E"/>
    <w:rsid w:val="00686127"/>
    <w:rsid w:val="006864B6"/>
    <w:rsid w:val="006865B0"/>
    <w:rsid w:val="00686981"/>
    <w:rsid w:val="00686D22"/>
    <w:rsid w:val="006870CB"/>
    <w:rsid w:val="00687220"/>
    <w:rsid w:val="006874EE"/>
    <w:rsid w:val="00687E8C"/>
    <w:rsid w:val="006900D0"/>
    <w:rsid w:val="00690C71"/>
    <w:rsid w:val="00690FCE"/>
    <w:rsid w:val="0069132C"/>
    <w:rsid w:val="00691BD9"/>
    <w:rsid w:val="0069233F"/>
    <w:rsid w:val="006927F2"/>
    <w:rsid w:val="00692D24"/>
    <w:rsid w:val="0069374F"/>
    <w:rsid w:val="00694045"/>
    <w:rsid w:val="0069459D"/>
    <w:rsid w:val="00694BFC"/>
    <w:rsid w:val="00694CB9"/>
    <w:rsid w:val="006950AA"/>
    <w:rsid w:val="00695120"/>
    <w:rsid w:val="0069529C"/>
    <w:rsid w:val="006954FF"/>
    <w:rsid w:val="00695B41"/>
    <w:rsid w:val="0069607E"/>
    <w:rsid w:val="006963DD"/>
    <w:rsid w:val="00696931"/>
    <w:rsid w:val="006976BF"/>
    <w:rsid w:val="00697FD4"/>
    <w:rsid w:val="006A1247"/>
    <w:rsid w:val="006A14D3"/>
    <w:rsid w:val="006A15D5"/>
    <w:rsid w:val="006A1D33"/>
    <w:rsid w:val="006A1E3B"/>
    <w:rsid w:val="006A2818"/>
    <w:rsid w:val="006A2C5E"/>
    <w:rsid w:val="006A3334"/>
    <w:rsid w:val="006A3EF4"/>
    <w:rsid w:val="006A4648"/>
    <w:rsid w:val="006A5178"/>
    <w:rsid w:val="006A51E5"/>
    <w:rsid w:val="006A5736"/>
    <w:rsid w:val="006A65FE"/>
    <w:rsid w:val="006A6B1C"/>
    <w:rsid w:val="006A6E27"/>
    <w:rsid w:val="006A6F62"/>
    <w:rsid w:val="006A7073"/>
    <w:rsid w:val="006A74F1"/>
    <w:rsid w:val="006A75B8"/>
    <w:rsid w:val="006A7BE6"/>
    <w:rsid w:val="006B0752"/>
    <w:rsid w:val="006B0E22"/>
    <w:rsid w:val="006B1495"/>
    <w:rsid w:val="006B14CB"/>
    <w:rsid w:val="006B25C8"/>
    <w:rsid w:val="006B34AB"/>
    <w:rsid w:val="006B39AE"/>
    <w:rsid w:val="006B3F36"/>
    <w:rsid w:val="006B4B51"/>
    <w:rsid w:val="006B4C46"/>
    <w:rsid w:val="006B4E3C"/>
    <w:rsid w:val="006B5452"/>
    <w:rsid w:val="006B5560"/>
    <w:rsid w:val="006B588D"/>
    <w:rsid w:val="006B61E4"/>
    <w:rsid w:val="006B62C9"/>
    <w:rsid w:val="006B7445"/>
    <w:rsid w:val="006C06B1"/>
    <w:rsid w:val="006C0A3D"/>
    <w:rsid w:val="006C0DFB"/>
    <w:rsid w:val="006C0F07"/>
    <w:rsid w:val="006C1184"/>
    <w:rsid w:val="006C149D"/>
    <w:rsid w:val="006C2138"/>
    <w:rsid w:val="006C30CF"/>
    <w:rsid w:val="006C3126"/>
    <w:rsid w:val="006C3D03"/>
    <w:rsid w:val="006C4055"/>
    <w:rsid w:val="006C481D"/>
    <w:rsid w:val="006C4C61"/>
    <w:rsid w:val="006C553B"/>
    <w:rsid w:val="006C5B4A"/>
    <w:rsid w:val="006C636D"/>
    <w:rsid w:val="006C6788"/>
    <w:rsid w:val="006C7348"/>
    <w:rsid w:val="006C7A27"/>
    <w:rsid w:val="006C7C73"/>
    <w:rsid w:val="006C7D95"/>
    <w:rsid w:val="006C7E7F"/>
    <w:rsid w:val="006D06AE"/>
    <w:rsid w:val="006D0751"/>
    <w:rsid w:val="006D0EBC"/>
    <w:rsid w:val="006D1059"/>
    <w:rsid w:val="006D11F9"/>
    <w:rsid w:val="006D2341"/>
    <w:rsid w:val="006D29F1"/>
    <w:rsid w:val="006D2F0C"/>
    <w:rsid w:val="006D2F85"/>
    <w:rsid w:val="006D3676"/>
    <w:rsid w:val="006D434E"/>
    <w:rsid w:val="006D437D"/>
    <w:rsid w:val="006D46FD"/>
    <w:rsid w:val="006D49A4"/>
    <w:rsid w:val="006D4F8D"/>
    <w:rsid w:val="006D533D"/>
    <w:rsid w:val="006D5E8C"/>
    <w:rsid w:val="006D6114"/>
    <w:rsid w:val="006D68C0"/>
    <w:rsid w:val="006D69F4"/>
    <w:rsid w:val="006D6B0D"/>
    <w:rsid w:val="006D7F11"/>
    <w:rsid w:val="006E0473"/>
    <w:rsid w:val="006E0DEA"/>
    <w:rsid w:val="006E13E0"/>
    <w:rsid w:val="006E1ACC"/>
    <w:rsid w:val="006E23CC"/>
    <w:rsid w:val="006E2BAF"/>
    <w:rsid w:val="006E302C"/>
    <w:rsid w:val="006E34D4"/>
    <w:rsid w:val="006E3761"/>
    <w:rsid w:val="006E3B13"/>
    <w:rsid w:val="006E4A93"/>
    <w:rsid w:val="006E5848"/>
    <w:rsid w:val="006E598A"/>
    <w:rsid w:val="006E64EE"/>
    <w:rsid w:val="006E6753"/>
    <w:rsid w:val="006E6B7C"/>
    <w:rsid w:val="006E6BA4"/>
    <w:rsid w:val="006E77A7"/>
    <w:rsid w:val="006E793C"/>
    <w:rsid w:val="006E7AF9"/>
    <w:rsid w:val="006E7B53"/>
    <w:rsid w:val="006E7C4B"/>
    <w:rsid w:val="006F080D"/>
    <w:rsid w:val="006F127D"/>
    <w:rsid w:val="006F1280"/>
    <w:rsid w:val="006F201A"/>
    <w:rsid w:val="006F2328"/>
    <w:rsid w:val="006F2B88"/>
    <w:rsid w:val="006F2E88"/>
    <w:rsid w:val="006F334E"/>
    <w:rsid w:val="006F3558"/>
    <w:rsid w:val="006F3737"/>
    <w:rsid w:val="006F3AE5"/>
    <w:rsid w:val="006F3B53"/>
    <w:rsid w:val="006F3D9E"/>
    <w:rsid w:val="006F442B"/>
    <w:rsid w:val="006F4F8A"/>
    <w:rsid w:val="006F51A8"/>
    <w:rsid w:val="006F55FF"/>
    <w:rsid w:val="006F5BFE"/>
    <w:rsid w:val="006F5F37"/>
    <w:rsid w:val="006F7AF8"/>
    <w:rsid w:val="00700196"/>
    <w:rsid w:val="00702198"/>
    <w:rsid w:val="007023DB"/>
    <w:rsid w:val="0070295D"/>
    <w:rsid w:val="00703089"/>
    <w:rsid w:val="0070379E"/>
    <w:rsid w:val="00703D76"/>
    <w:rsid w:val="00703F97"/>
    <w:rsid w:val="00704207"/>
    <w:rsid w:val="0070431C"/>
    <w:rsid w:val="00704B32"/>
    <w:rsid w:val="007054AD"/>
    <w:rsid w:val="00705880"/>
    <w:rsid w:val="00705B47"/>
    <w:rsid w:val="00705BF0"/>
    <w:rsid w:val="0070616B"/>
    <w:rsid w:val="007061A9"/>
    <w:rsid w:val="007062D2"/>
    <w:rsid w:val="007065F9"/>
    <w:rsid w:val="0070742F"/>
    <w:rsid w:val="0070767F"/>
    <w:rsid w:val="00707AB8"/>
    <w:rsid w:val="00710057"/>
    <w:rsid w:val="00710B32"/>
    <w:rsid w:val="007122CD"/>
    <w:rsid w:val="0071239A"/>
    <w:rsid w:val="007123B5"/>
    <w:rsid w:val="0071296F"/>
    <w:rsid w:val="00712E39"/>
    <w:rsid w:val="00712E8C"/>
    <w:rsid w:val="00713559"/>
    <w:rsid w:val="00713AA3"/>
    <w:rsid w:val="00713DE0"/>
    <w:rsid w:val="00714959"/>
    <w:rsid w:val="00714EF8"/>
    <w:rsid w:val="007150A2"/>
    <w:rsid w:val="007159C2"/>
    <w:rsid w:val="00715C0C"/>
    <w:rsid w:val="00715E12"/>
    <w:rsid w:val="00716123"/>
    <w:rsid w:val="00716915"/>
    <w:rsid w:val="00716EB5"/>
    <w:rsid w:val="00717F9B"/>
    <w:rsid w:val="00720144"/>
    <w:rsid w:val="007204A4"/>
    <w:rsid w:val="007205E5"/>
    <w:rsid w:val="0072138A"/>
    <w:rsid w:val="00721C89"/>
    <w:rsid w:val="007226B9"/>
    <w:rsid w:val="007226EF"/>
    <w:rsid w:val="00722709"/>
    <w:rsid w:val="00722922"/>
    <w:rsid w:val="00722E41"/>
    <w:rsid w:val="007239B0"/>
    <w:rsid w:val="00724222"/>
    <w:rsid w:val="007247A2"/>
    <w:rsid w:val="00724AA9"/>
    <w:rsid w:val="00724E3D"/>
    <w:rsid w:val="00725099"/>
    <w:rsid w:val="0072573D"/>
    <w:rsid w:val="00725824"/>
    <w:rsid w:val="00725970"/>
    <w:rsid w:val="00725D63"/>
    <w:rsid w:val="00726700"/>
    <w:rsid w:val="0072681B"/>
    <w:rsid w:val="00726D1C"/>
    <w:rsid w:val="00727011"/>
    <w:rsid w:val="007277A8"/>
    <w:rsid w:val="007278FF"/>
    <w:rsid w:val="0073017F"/>
    <w:rsid w:val="007304C3"/>
    <w:rsid w:val="00730D99"/>
    <w:rsid w:val="00731120"/>
    <w:rsid w:val="007315D8"/>
    <w:rsid w:val="007319EE"/>
    <w:rsid w:val="00731C34"/>
    <w:rsid w:val="00731CD6"/>
    <w:rsid w:val="00731FB2"/>
    <w:rsid w:val="00733694"/>
    <w:rsid w:val="007345E1"/>
    <w:rsid w:val="00734CF7"/>
    <w:rsid w:val="007350FE"/>
    <w:rsid w:val="007355E3"/>
    <w:rsid w:val="007359CC"/>
    <w:rsid w:val="00736785"/>
    <w:rsid w:val="00736AB9"/>
    <w:rsid w:val="00737C83"/>
    <w:rsid w:val="00737FDA"/>
    <w:rsid w:val="007401F6"/>
    <w:rsid w:val="007405FC"/>
    <w:rsid w:val="00740967"/>
    <w:rsid w:val="00740B7F"/>
    <w:rsid w:val="00740D70"/>
    <w:rsid w:val="007414E7"/>
    <w:rsid w:val="0074217A"/>
    <w:rsid w:val="00742937"/>
    <w:rsid w:val="00742E94"/>
    <w:rsid w:val="00743082"/>
    <w:rsid w:val="007430D0"/>
    <w:rsid w:val="00743231"/>
    <w:rsid w:val="007432C9"/>
    <w:rsid w:val="00743642"/>
    <w:rsid w:val="007437D4"/>
    <w:rsid w:val="00743A45"/>
    <w:rsid w:val="00743B92"/>
    <w:rsid w:val="00743B99"/>
    <w:rsid w:val="00744674"/>
    <w:rsid w:val="00745CB4"/>
    <w:rsid w:val="00745D68"/>
    <w:rsid w:val="00746246"/>
    <w:rsid w:val="0074688D"/>
    <w:rsid w:val="00746FBF"/>
    <w:rsid w:val="007470B6"/>
    <w:rsid w:val="007477FD"/>
    <w:rsid w:val="00750BA5"/>
    <w:rsid w:val="00750E9E"/>
    <w:rsid w:val="00751264"/>
    <w:rsid w:val="007515C7"/>
    <w:rsid w:val="007518F7"/>
    <w:rsid w:val="00751919"/>
    <w:rsid w:val="00751B1A"/>
    <w:rsid w:val="00751CAF"/>
    <w:rsid w:val="00752BD8"/>
    <w:rsid w:val="00752EAD"/>
    <w:rsid w:val="00753396"/>
    <w:rsid w:val="007539D7"/>
    <w:rsid w:val="0075401B"/>
    <w:rsid w:val="007545D8"/>
    <w:rsid w:val="00754AC0"/>
    <w:rsid w:val="007556B2"/>
    <w:rsid w:val="0075588D"/>
    <w:rsid w:val="007558BC"/>
    <w:rsid w:val="00755D59"/>
    <w:rsid w:val="00755F45"/>
    <w:rsid w:val="007565EC"/>
    <w:rsid w:val="0075750B"/>
    <w:rsid w:val="00757940"/>
    <w:rsid w:val="00757E9B"/>
    <w:rsid w:val="00760678"/>
    <w:rsid w:val="00760A30"/>
    <w:rsid w:val="00760AA1"/>
    <w:rsid w:val="00761209"/>
    <w:rsid w:val="00761E12"/>
    <w:rsid w:val="00761EE7"/>
    <w:rsid w:val="0076203C"/>
    <w:rsid w:val="00762838"/>
    <w:rsid w:val="00762DDF"/>
    <w:rsid w:val="00763645"/>
    <w:rsid w:val="00764339"/>
    <w:rsid w:val="0076441B"/>
    <w:rsid w:val="007644FE"/>
    <w:rsid w:val="007646CA"/>
    <w:rsid w:val="0076473D"/>
    <w:rsid w:val="00764D4A"/>
    <w:rsid w:val="00764E70"/>
    <w:rsid w:val="00764EDC"/>
    <w:rsid w:val="007650A5"/>
    <w:rsid w:val="0076550B"/>
    <w:rsid w:val="0076564A"/>
    <w:rsid w:val="0076653E"/>
    <w:rsid w:val="00766DBB"/>
    <w:rsid w:val="00767277"/>
    <w:rsid w:val="00767347"/>
    <w:rsid w:val="00767702"/>
    <w:rsid w:val="007704AF"/>
    <w:rsid w:val="00770666"/>
    <w:rsid w:val="0077193F"/>
    <w:rsid w:val="00772632"/>
    <w:rsid w:val="00772730"/>
    <w:rsid w:val="00772B6C"/>
    <w:rsid w:val="00772C81"/>
    <w:rsid w:val="00772EE2"/>
    <w:rsid w:val="007734FD"/>
    <w:rsid w:val="00773775"/>
    <w:rsid w:val="00773F07"/>
    <w:rsid w:val="00773F82"/>
    <w:rsid w:val="0077449C"/>
    <w:rsid w:val="007747BC"/>
    <w:rsid w:val="00774D1C"/>
    <w:rsid w:val="00774E9C"/>
    <w:rsid w:val="00774F42"/>
    <w:rsid w:val="00774F7C"/>
    <w:rsid w:val="007752DA"/>
    <w:rsid w:val="00775A00"/>
    <w:rsid w:val="00775A68"/>
    <w:rsid w:val="007762F8"/>
    <w:rsid w:val="00776F78"/>
    <w:rsid w:val="007775CB"/>
    <w:rsid w:val="00777720"/>
    <w:rsid w:val="00780090"/>
    <w:rsid w:val="00780261"/>
    <w:rsid w:val="007806E5"/>
    <w:rsid w:val="007809D5"/>
    <w:rsid w:val="00780BC0"/>
    <w:rsid w:val="00780F8A"/>
    <w:rsid w:val="007813BD"/>
    <w:rsid w:val="007815BD"/>
    <w:rsid w:val="0078182A"/>
    <w:rsid w:val="0078235A"/>
    <w:rsid w:val="007824C4"/>
    <w:rsid w:val="00782648"/>
    <w:rsid w:val="00782C48"/>
    <w:rsid w:val="00782C65"/>
    <w:rsid w:val="00783018"/>
    <w:rsid w:val="00783F9E"/>
    <w:rsid w:val="00784821"/>
    <w:rsid w:val="00784916"/>
    <w:rsid w:val="00784AD1"/>
    <w:rsid w:val="00784B67"/>
    <w:rsid w:val="00785368"/>
    <w:rsid w:val="007871C8"/>
    <w:rsid w:val="00787A4B"/>
    <w:rsid w:val="00787D29"/>
    <w:rsid w:val="00787F4B"/>
    <w:rsid w:val="007901B9"/>
    <w:rsid w:val="0079052C"/>
    <w:rsid w:val="0079163E"/>
    <w:rsid w:val="0079166F"/>
    <w:rsid w:val="007917BD"/>
    <w:rsid w:val="00791AEB"/>
    <w:rsid w:val="00791E05"/>
    <w:rsid w:val="0079228C"/>
    <w:rsid w:val="0079233D"/>
    <w:rsid w:val="0079358A"/>
    <w:rsid w:val="00793B5F"/>
    <w:rsid w:val="00793DD9"/>
    <w:rsid w:val="00793F92"/>
    <w:rsid w:val="007942E8"/>
    <w:rsid w:val="00794551"/>
    <w:rsid w:val="00794654"/>
    <w:rsid w:val="00794A83"/>
    <w:rsid w:val="0079540F"/>
    <w:rsid w:val="0079593D"/>
    <w:rsid w:val="00795A12"/>
    <w:rsid w:val="00795C94"/>
    <w:rsid w:val="00795D88"/>
    <w:rsid w:val="007967D8"/>
    <w:rsid w:val="007968E0"/>
    <w:rsid w:val="00796CB4"/>
    <w:rsid w:val="00796CFE"/>
    <w:rsid w:val="007970FE"/>
    <w:rsid w:val="00797B27"/>
    <w:rsid w:val="00797C07"/>
    <w:rsid w:val="007A06D8"/>
    <w:rsid w:val="007A0D06"/>
    <w:rsid w:val="007A0E8E"/>
    <w:rsid w:val="007A0F04"/>
    <w:rsid w:val="007A11F6"/>
    <w:rsid w:val="007A181F"/>
    <w:rsid w:val="007A1A89"/>
    <w:rsid w:val="007A1C00"/>
    <w:rsid w:val="007A2270"/>
    <w:rsid w:val="007A26F9"/>
    <w:rsid w:val="007A3675"/>
    <w:rsid w:val="007A4B0F"/>
    <w:rsid w:val="007A60E6"/>
    <w:rsid w:val="007A6225"/>
    <w:rsid w:val="007A6439"/>
    <w:rsid w:val="007A64B8"/>
    <w:rsid w:val="007A6CF0"/>
    <w:rsid w:val="007A6E06"/>
    <w:rsid w:val="007A73A6"/>
    <w:rsid w:val="007A79BE"/>
    <w:rsid w:val="007B01EC"/>
    <w:rsid w:val="007B095A"/>
    <w:rsid w:val="007B1BE5"/>
    <w:rsid w:val="007B215C"/>
    <w:rsid w:val="007B252E"/>
    <w:rsid w:val="007B2601"/>
    <w:rsid w:val="007B260C"/>
    <w:rsid w:val="007B31F3"/>
    <w:rsid w:val="007B3A95"/>
    <w:rsid w:val="007B4A71"/>
    <w:rsid w:val="007B4F14"/>
    <w:rsid w:val="007B5590"/>
    <w:rsid w:val="007B5710"/>
    <w:rsid w:val="007B5B40"/>
    <w:rsid w:val="007B6142"/>
    <w:rsid w:val="007B64EC"/>
    <w:rsid w:val="007B6C37"/>
    <w:rsid w:val="007B6E95"/>
    <w:rsid w:val="007B72C7"/>
    <w:rsid w:val="007B7E0D"/>
    <w:rsid w:val="007C010B"/>
    <w:rsid w:val="007C0489"/>
    <w:rsid w:val="007C0A46"/>
    <w:rsid w:val="007C0A87"/>
    <w:rsid w:val="007C0E4E"/>
    <w:rsid w:val="007C1310"/>
    <w:rsid w:val="007C1D6A"/>
    <w:rsid w:val="007C279A"/>
    <w:rsid w:val="007C2CAA"/>
    <w:rsid w:val="007C35E7"/>
    <w:rsid w:val="007C3630"/>
    <w:rsid w:val="007C3E3F"/>
    <w:rsid w:val="007C3F8E"/>
    <w:rsid w:val="007C418C"/>
    <w:rsid w:val="007C4AFD"/>
    <w:rsid w:val="007C4EAF"/>
    <w:rsid w:val="007C5248"/>
    <w:rsid w:val="007C585E"/>
    <w:rsid w:val="007C5AF5"/>
    <w:rsid w:val="007C5D89"/>
    <w:rsid w:val="007C60B2"/>
    <w:rsid w:val="007C68AF"/>
    <w:rsid w:val="007C691B"/>
    <w:rsid w:val="007C75A2"/>
    <w:rsid w:val="007C7616"/>
    <w:rsid w:val="007C7E89"/>
    <w:rsid w:val="007D010B"/>
    <w:rsid w:val="007D01C7"/>
    <w:rsid w:val="007D08A8"/>
    <w:rsid w:val="007D12ED"/>
    <w:rsid w:val="007D189F"/>
    <w:rsid w:val="007D19C1"/>
    <w:rsid w:val="007D218C"/>
    <w:rsid w:val="007D2AEC"/>
    <w:rsid w:val="007D2D7D"/>
    <w:rsid w:val="007D310E"/>
    <w:rsid w:val="007D33AE"/>
    <w:rsid w:val="007D35FE"/>
    <w:rsid w:val="007D3C0B"/>
    <w:rsid w:val="007D406E"/>
    <w:rsid w:val="007D44B6"/>
    <w:rsid w:val="007D4F40"/>
    <w:rsid w:val="007D569D"/>
    <w:rsid w:val="007D5700"/>
    <w:rsid w:val="007D60E5"/>
    <w:rsid w:val="007D6583"/>
    <w:rsid w:val="007D6ED3"/>
    <w:rsid w:val="007D78B4"/>
    <w:rsid w:val="007D7AA4"/>
    <w:rsid w:val="007D7BCA"/>
    <w:rsid w:val="007E0583"/>
    <w:rsid w:val="007E09F6"/>
    <w:rsid w:val="007E1774"/>
    <w:rsid w:val="007E2756"/>
    <w:rsid w:val="007E286E"/>
    <w:rsid w:val="007E2916"/>
    <w:rsid w:val="007E29B0"/>
    <w:rsid w:val="007E320C"/>
    <w:rsid w:val="007E36DA"/>
    <w:rsid w:val="007E3EB8"/>
    <w:rsid w:val="007E4BF2"/>
    <w:rsid w:val="007E4CF1"/>
    <w:rsid w:val="007E5F46"/>
    <w:rsid w:val="007E6C0C"/>
    <w:rsid w:val="007E6ECF"/>
    <w:rsid w:val="007E75F0"/>
    <w:rsid w:val="007F036C"/>
    <w:rsid w:val="007F098B"/>
    <w:rsid w:val="007F0A78"/>
    <w:rsid w:val="007F161D"/>
    <w:rsid w:val="007F16AF"/>
    <w:rsid w:val="007F1888"/>
    <w:rsid w:val="007F1E82"/>
    <w:rsid w:val="007F1F46"/>
    <w:rsid w:val="007F23BE"/>
    <w:rsid w:val="007F26A1"/>
    <w:rsid w:val="007F271F"/>
    <w:rsid w:val="007F31BA"/>
    <w:rsid w:val="007F32AE"/>
    <w:rsid w:val="007F32CF"/>
    <w:rsid w:val="007F354B"/>
    <w:rsid w:val="007F3673"/>
    <w:rsid w:val="007F37C8"/>
    <w:rsid w:val="007F3B5E"/>
    <w:rsid w:val="007F3EC4"/>
    <w:rsid w:val="007F4884"/>
    <w:rsid w:val="007F4A93"/>
    <w:rsid w:val="007F52E3"/>
    <w:rsid w:val="007F5CA5"/>
    <w:rsid w:val="007F5D8F"/>
    <w:rsid w:val="007F5FAB"/>
    <w:rsid w:val="007F6177"/>
    <w:rsid w:val="007F6FBE"/>
    <w:rsid w:val="007F7583"/>
    <w:rsid w:val="007F75C3"/>
    <w:rsid w:val="007F7807"/>
    <w:rsid w:val="008000A1"/>
    <w:rsid w:val="0080020F"/>
    <w:rsid w:val="00800929"/>
    <w:rsid w:val="00800941"/>
    <w:rsid w:val="00800972"/>
    <w:rsid w:val="00801526"/>
    <w:rsid w:val="008018ED"/>
    <w:rsid w:val="00801D50"/>
    <w:rsid w:val="0080285C"/>
    <w:rsid w:val="00802945"/>
    <w:rsid w:val="00802F40"/>
    <w:rsid w:val="0080300F"/>
    <w:rsid w:val="0080316C"/>
    <w:rsid w:val="008032A4"/>
    <w:rsid w:val="0080388A"/>
    <w:rsid w:val="00803E3B"/>
    <w:rsid w:val="008042F1"/>
    <w:rsid w:val="0080472E"/>
    <w:rsid w:val="008048C0"/>
    <w:rsid w:val="00805AF7"/>
    <w:rsid w:val="0080695B"/>
    <w:rsid w:val="008069E3"/>
    <w:rsid w:val="00806D78"/>
    <w:rsid w:val="00806F3C"/>
    <w:rsid w:val="008070B8"/>
    <w:rsid w:val="008072A6"/>
    <w:rsid w:val="008074D3"/>
    <w:rsid w:val="00807840"/>
    <w:rsid w:val="00807C23"/>
    <w:rsid w:val="00807C41"/>
    <w:rsid w:val="00810041"/>
    <w:rsid w:val="00810A98"/>
    <w:rsid w:val="00810B23"/>
    <w:rsid w:val="00810B27"/>
    <w:rsid w:val="00811017"/>
    <w:rsid w:val="008110FB"/>
    <w:rsid w:val="008132A5"/>
    <w:rsid w:val="00813748"/>
    <w:rsid w:val="00813756"/>
    <w:rsid w:val="00813AA9"/>
    <w:rsid w:val="0081406B"/>
    <w:rsid w:val="0081430D"/>
    <w:rsid w:val="008149D8"/>
    <w:rsid w:val="00814D20"/>
    <w:rsid w:val="008153C4"/>
    <w:rsid w:val="00815445"/>
    <w:rsid w:val="00815676"/>
    <w:rsid w:val="0081590B"/>
    <w:rsid w:val="00816678"/>
    <w:rsid w:val="00816C5C"/>
    <w:rsid w:val="0081711A"/>
    <w:rsid w:val="00817396"/>
    <w:rsid w:val="0081739C"/>
    <w:rsid w:val="00817672"/>
    <w:rsid w:val="0081779C"/>
    <w:rsid w:val="00817A3E"/>
    <w:rsid w:val="0082070B"/>
    <w:rsid w:val="008208B9"/>
    <w:rsid w:val="008209A1"/>
    <w:rsid w:val="00820B7F"/>
    <w:rsid w:val="00821437"/>
    <w:rsid w:val="008216D8"/>
    <w:rsid w:val="00821985"/>
    <w:rsid w:val="00821D90"/>
    <w:rsid w:val="00822057"/>
    <w:rsid w:val="008222AE"/>
    <w:rsid w:val="008227EB"/>
    <w:rsid w:val="00823655"/>
    <w:rsid w:val="0082388A"/>
    <w:rsid w:val="00823C37"/>
    <w:rsid w:val="00823D71"/>
    <w:rsid w:val="00824629"/>
    <w:rsid w:val="008247F3"/>
    <w:rsid w:val="00824A2A"/>
    <w:rsid w:val="00824B16"/>
    <w:rsid w:val="00824CFD"/>
    <w:rsid w:val="00825036"/>
    <w:rsid w:val="00825063"/>
    <w:rsid w:val="0082522B"/>
    <w:rsid w:val="008255E1"/>
    <w:rsid w:val="00825A76"/>
    <w:rsid w:val="00825D2A"/>
    <w:rsid w:val="0082654C"/>
    <w:rsid w:val="008265E1"/>
    <w:rsid w:val="00826788"/>
    <w:rsid w:val="0082678A"/>
    <w:rsid w:val="00826793"/>
    <w:rsid w:val="008267A3"/>
    <w:rsid w:val="00826A64"/>
    <w:rsid w:val="00827DA1"/>
    <w:rsid w:val="00830246"/>
    <w:rsid w:val="0083049A"/>
    <w:rsid w:val="0083064F"/>
    <w:rsid w:val="00830EA1"/>
    <w:rsid w:val="00830FCF"/>
    <w:rsid w:val="00831673"/>
    <w:rsid w:val="0083298A"/>
    <w:rsid w:val="00832EF6"/>
    <w:rsid w:val="008330A4"/>
    <w:rsid w:val="008331E7"/>
    <w:rsid w:val="0083344D"/>
    <w:rsid w:val="00833C7E"/>
    <w:rsid w:val="008343B8"/>
    <w:rsid w:val="00834528"/>
    <w:rsid w:val="0083478D"/>
    <w:rsid w:val="00834F28"/>
    <w:rsid w:val="0083534E"/>
    <w:rsid w:val="008354E3"/>
    <w:rsid w:val="00835796"/>
    <w:rsid w:val="008358A1"/>
    <w:rsid w:val="00835C6D"/>
    <w:rsid w:val="00835DC0"/>
    <w:rsid w:val="00836408"/>
    <w:rsid w:val="00836887"/>
    <w:rsid w:val="00836A12"/>
    <w:rsid w:val="00836C08"/>
    <w:rsid w:val="00836DD1"/>
    <w:rsid w:val="00836EED"/>
    <w:rsid w:val="00836F9B"/>
    <w:rsid w:val="008370F2"/>
    <w:rsid w:val="00837335"/>
    <w:rsid w:val="00837463"/>
    <w:rsid w:val="008403B3"/>
    <w:rsid w:val="0084048E"/>
    <w:rsid w:val="008409F1"/>
    <w:rsid w:val="00840C4B"/>
    <w:rsid w:val="00841703"/>
    <w:rsid w:val="00841962"/>
    <w:rsid w:val="0084230C"/>
    <w:rsid w:val="0084250B"/>
    <w:rsid w:val="00842532"/>
    <w:rsid w:val="008437C7"/>
    <w:rsid w:val="00844839"/>
    <w:rsid w:val="00844A45"/>
    <w:rsid w:val="00844A5F"/>
    <w:rsid w:val="00844C89"/>
    <w:rsid w:val="00844E37"/>
    <w:rsid w:val="00844E39"/>
    <w:rsid w:val="00844F0F"/>
    <w:rsid w:val="00845545"/>
    <w:rsid w:val="00845818"/>
    <w:rsid w:val="00845B67"/>
    <w:rsid w:val="00845C2F"/>
    <w:rsid w:val="00845D3F"/>
    <w:rsid w:val="008471F7"/>
    <w:rsid w:val="008474B9"/>
    <w:rsid w:val="0084750C"/>
    <w:rsid w:val="00847701"/>
    <w:rsid w:val="00847BD4"/>
    <w:rsid w:val="008508E7"/>
    <w:rsid w:val="00850CA0"/>
    <w:rsid w:val="0085136C"/>
    <w:rsid w:val="0085184B"/>
    <w:rsid w:val="00851B1A"/>
    <w:rsid w:val="00851BF5"/>
    <w:rsid w:val="00851E8A"/>
    <w:rsid w:val="00851F6A"/>
    <w:rsid w:val="00852748"/>
    <w:rsid w:val="0085292C"/>
    <w:rsid w:val="00852D4B"/>
    <w:rsid w:val="00852E4F"/>
    <w:rsid w:val="00852FA2"/>
    <w:rsid w:val="00853384"/>
    <w:rsid w:val="00853B4B"/>
    <w:rsid w:val="00853D5E"/>
    <w:rsid w:val="0085471D"/>
    <w:rsid w:val="00854BE7"/>
    <w:rsid w:val="0085567C"/>
    <w:rsid w:val="00856152"/>
    <w:rsid w:val="00856255"/>
    <w:rsid w:val="008568A8"/>
    <w:rsid w:val="00856D4B"/>
    <w:rsid w:val="008570CF"/>
    <w:rsid w:val="008577F0"/>
    <w:rsid w:val="00857DD4"/>
    <w:rsid w:val="00860262"/>
    <w:rsid w:val="008603CD"/>
    <w:rsid w:val="00860876"/>
    <w:rsid w:val="0086148B"/>
    <w:rsid w:val="008619F8"/>
    <w:rsid w:val="0086212C"/>
    <w:rsid w:val="00862171"/>
    <w:rsid w:val="008622C6"/>
    <w:rsid w:val="00862316"/>
    <w:rsid w:val="008631A3"/>
    <w:rsid w:val="0086354B"/>
    <w:rsid w:val="00863572"/>
    <w:rsid w:val="0086365B"/>
    <w:rsid w:val="00863EE0"/>
    <w:rsid w:val="0086428E"/>
    <w:rsid w:val="008647AA"/>
    <w:rsid w:val="00864FC4"/>
    <w:rsid w:val="00865BA8"/>
    <w:rsid w:val="00865CA0"/>
    <w:rsid w:val="00865E6B"/>
    <w:rsid w:val="00865EB8"/>
    <w:rsid w:val="00866039"/>
    <w:rsid w:val="008666E1"/>
    <w:rsid w:val="00866A4F"/>
    <w:rsid w:val="00866F8A"/>
    <w:rsid w:val="0086757A"/>
    <w:rsid w:val="008677CF"/>
    <w:rsid w:val="008701A0"/>
    <w:rsid w:val="008701CA"/>
    <w:rsid w:val="00870613"/>
    <w:rsid w:val="0087125C"/>
    <w:rsid w:val="008715B0"/>
    <w:rsid w:val="00871986"/>
    <w:rsid w:val="0087206B"/>
    <w:rsid w:val="00872A0B"/>
    <w:rsid w:val="00872C87"/>
    <w:rsid w:val="00873129"/>
    <w:rsid w:val="00873256"/>
    <w:rsid w:val="00873432"/>
    <w:rsid w:val="00873888"/>
    <w:rsid w:val="00873983"/>
    <w:rsid w:val="00873990"/>
    <w:rsid w:val="00873DA6"/>
    <w:rsid w:val="00873DA8"/>
    <w:rsid w:val="0087496F"/>
    <w:rsid w:val="008754B4"/>
    <w:rsid w:val="00875DD6"/>
    <w:rsid w:val="008760E9"/>
    <w:rsid w:val="00876260"/>
    <w:rsid w:val="00876F4E"/>
    <w:rsid w:val="008771A5"/>
    <w:rsid w:val="008774A1"/>
    <w:rsid w:val="00877547"/>
    <w:rsid w:val="00877B7B"/>
    <w:rsid w:val="00877F50"/>
    <w:rsid w:val="008806ED"/>
    <w:rsid w:val="008810C9"/>
    <w:rsid w:val="0088118C"/>
    <w:rsid w:val="00881C7B"/>
    <w:rsid w:val="008836A1"/>
    <w:rsid w:val="0088376F"/>
    <w:rsid w:val="00883B5C"/>
    <w:rsid w:val="00883C71"/>
    <w:rsid w:val="0088436B"/>
    <w:rsid w:val="008845F3"/>
    <w:rsid w:val="008849DC"/>
    <w:rsid w:val="0088552C"/>
    <w:rsid w:val="00885686"/>
    <w:rsid w:val="00885AAC"/>
    <w:rsid w:val="00885D63"/>
    <w:rsid w:val="00886863"/>
    <w:rsid w:val="00886D2E"/>
    <w:rsid w:val="008871B7"/>
    <w:rsid w:val="00887425"/>
    <w:rsid w:val="00887551"/>
    <w:rsid w:val="00890394"/>
    <w:rsid w:val="00890791"/>
    <w:rsid w:val="00891177"/>
    <w:rsid w:val="00891534"/>
    <w:rsid w:val="00891AEA"/>
    <w:rsid w:val="00891E1B"/>
    <w:rsid w:val="00891FB9"/>
    <w:rsid w:val="00892943"/>
    <w:rsid w:val="008934D5"/>
    <w:rsid w:val="00893627"/>
    <w:rsid w:val="00893F8E"/>
    <w:rsid w:val="00894AEE"/>
    <w:rsid w:val="008953E8"/>
    <w:rsid w:val="0089547A"/>
    <w:rsid w:val="00895B61"/>
    <w:rsid w:val="00895E02"/>
    <w:rsid w:val="00895F2C"/>
    <w:rsid w:val="0089634F"/>
    <w:rsid w:val="00896DF8"/>
    <w:rsid w:val="00897240"/>
    <w:rsid w:val="0089729C"/>
    <w:rsid w:val="00897832"/>
    <w:rsid w:val="00897A08"/>
    <w:rsid w:val="00897A97"/>
    <w:rsid w:val="008A0248"/>
    <w:rsid w:val="008A0914"/>
    <w:rsid w:val="008A1158"/>
    <w:rsid w:val="008A199C"/>
    <w:rsid w:val="008A2041"/>
    <w:rsid w:val="008A2689"/>
    <w:rsid w:val="008A2F12"/>
    <w:rsid w:val="008A30F5"/>
    <w:rsid w:val="008A33D0"/>
    <w:rsid w:val="008A3F45"/>
    <w:rsid w:val="008A4497"/>
    <w:rsid w:val="008A4CCF"/>
    <w:rsid w:val="008A6129"/>
    <w:rsid w:val="008A6243"/>
    <w:rsid w:val="008A639F"/>
    <w:rsid w:val="008A6CB8"/>
    <w:rsid w:val="008A76DA"/>
    <w:rsid w:val="008A7860"/>
    <w:rsid w:val="008A7AAD"/>
    <w:rsid w:val="008B00D5"/>
    <w:rsid w:val="008B06BF"/>
    <w:rsid w:val="008B09EA"/>
    <w:rsid w:val="008B0A06"/>
    <w:rsid w:val="008B118F"/>
    <w:rsid w:val="008B1600"/>
    <w:rsid w:val="008B1B32"/>
    <w:rsid w:val="008B2002"/>
    <w:rsid w:val="008B240E"/>
    <w:rsid w:val="008B3226"/>
    <w:rsid w:val="008B323E"/>
    <w:rsid w:val="008B3557"/>
    <w:rsid w:val="008B39CB"/>
    <w:rsid w:val="008B449D"/>
    <w:rsid w:val="008B4B35"/>
    <w:rsid w:val="008B6711"/>
    <w:rsid w:val="008B6A2B"/>
    <w:rsid w:val="008B6BF0"/>
    <w:rsid w:val="008B6DCC"/>
    <w:rsid w:val="008B72AD"/>
    <w:rsid w:val="008B738A"/>
    <w:rsid w:val="008B7719"/>
    <w:rsid w:val="008B7CA9"/>
    <w:rsid w:val="008B7E00"/>
    <w:rsid w:val="008C00C9"/>
    <w:rsid w:val="008C0694"/>
    <w:rsid w:val="008C0889"/>
    <w:rsid w:val="008C0919"/>
    <w:rsid w:val="008C0B3F"/>
    <w:rsid w:val="008C0E93"/>
    <w:rsid w:val="008C0FEC"/>
    <w:rsid w:val="008C15EA"/>
    <w:rsid w:val="008C2145"/>
    <w:rsid w:val="008C22F9"/>
    <w:rsid w:val="008C23E6"/>
    <w:rsid w:val="008C2CC0"/>
    <w:rsid w:val="008C2EC4"/>
    <w:rsid w:val="008C2F20"/>
    <w:rsid w:val="008C329B"/>
    <w:rsid w:val="008C343B"/>
    <w:rsid w:val="008C3CC4"/>
    <w:rsid w:val="008C3E06"/>
    <w:rsid w:val="008C455E"/>
    <w:rsid w:val="008C4D86"/>
    <w:rsid w:val="008C4EE4"/>
    <w:rsid w:val="008C515F"/>
    <w:rsid w:val="008C51F8"/>
    <w:rsid w:val="008C5B7A"/>
    <w:rsid w:val="008C5CD2"/>
    <w:rsid w:val="008C670F"/>
    <w:rsid w:val="008C7144"/>
    <w:rsid w:val="008C7928"/>
    <w:rsid w:val="008C7CD3"/>
    <w:rsid w:val="008D0033"/>
    <w:rsid w:val="008D0599"/>
    <w:rsid w:val="008D0841"/>
    <w:rsid w:val="008D1ECC"/>
    <w:rsid w:val="008D2211"/>
    <w:rsid w:val="008D31D5"/>
    <w:rsid w:val="008D3FB3"/>
    <w:rsid w:val="008D4679"/>
    <w:rsid w:val="008D48BC"/>
    <w:rsid w:val="008D4996"/>
    <w:rsid w:val="008D4DB2"/>
    <w:rsid w:val="008D62AE"/>
    <w:rsid w:val="008D642E"/>
    <w:rsid w:val="008D6960"/>
    <w:rsid w:val="008D6AA7"/>
    <w:rsid w:val="008D7200"/>
    <w:rsid w:val="008D7449"/>
    <w:rsid w:val="008D762B"/>
    <w:rsid w:val="008D7668"/>
    <w:rsid w:val="008D79BC"/>
    <w:rsid w:val="008E0ECD"/>
    <w:rsid w:val="008E1AFC"/>
    <w:rsid w:val="008E1D01"/>
    <w:rsid w:val="008E1F29"/>
    <w:rsid w:val="008E1FAB"/>
    <w:rsid w:val="008E28C8"/>
    <w:rsid w:val="008E2CAB"/>
    <w:rsid w:val="008E2ED2"/>
    <w:rsid w:val="008E3027"/>
    <w:rsid w:val="008E3581"/>
    <w:rsid w:val="008E35C0"/>
    <w:rsid w:val="008E3B6B"/>
    <w:rsid w:val="008E3DB2"/>
    <w:rsid w:val="008E42CF"/>
    <w:rsid w:val="008E4A13"/>
    <w:rsid w:val="008E4A2E"/>
    <w:rsid w:val="008E4EF5"/>
    <w:rsid w:val="008E53B3"/>
    <w:rsid w:val="008E56A5"/>
    <w:rsid w:val="008E56F0"/>
    <w:rsid w:val="008E5788"/>
    <w:rsid w:val="008E59B9"/>
    <w:rsid w:val="008E603A"/>
    <w:rsid w:val="008E628A"/>
    <w:rsid w:val="008E6636"/>
    <w:rsid w:val="008E66AA"/>
    <w:rsid w:val="008E66BF"/>
    <w:rsid w:val="008E72D7"/>
    <w:rsid w:val="008E7461"/>
    <w:rsid w:val="008E7810"/>
    <w:rsid w:val="008E7C6A"/>
    <w:rsid w:val="008F005A"/>
    <w:rsid w:val="008F09EC"/>
    <w:rsid w:val="008F10A5"/>
    <w:rsid w:val="008F1112"/>
    <w:rsid w:val="008F11CA"/>
    <w:rsid w:val="008F15F3"/>
    <w:rsid w:val="008F2258"/>
    <w:rsid w:val="008F2A91"/>
    <w:rsid w:val="008F34E0"/>
    <w:rsid w:val="008F36D5"/>
    <w:rsid w:val="008F563A"/>
    <w:rsid w:val="008F5D0E"/>
    <w:rsid w:val="008F6CF2"/>
    <w:rsid w:val="008F6EFC"/>
    <w:rsid w:val="008F74A0"/>
    <w:rsid w:val="008F7573"/>
    <w:rsid w:val="008F75E7"/>
    <w:rsid w:val="008F7911"/>
    <w:rsid w:val="008F79A6"/>
    <w:rsid w:val="009001A4"/>
    <w:rsid w:val="0090073E"/>
    <w:rsid w:val="00900F52"/>
    <w:rsid w:val="00902062"/>
    <w:rsid w:val="00902513"/>
    <w:rsid w:val="009026DF"/>
    <w:rsid w:val="00902799"/>
    <w:rsid w:val="0090288B"/>
    <w:rsid w:val="009029D0"/>
    <w:rsid w:val="0090300D"/>
    <w:rsid w:val="00903360"/>
    <w:rsid w:val="00903690"/>
    <w:rsid w:val="00903D45"/>
    <w:rsid w:val="00903EB0"/>
    <w:rsid w:val="009041ED"/>
    <w:rsid w:val="00904EED"/>
    <w:rsid w:val="009055E8"/>
    <w:rsid w:val="00905F9C"/>
    <w:rsid w:val="00906330"/>
    <w:rsid w:val="00906353"/>
    <w:rsid w:val="009073C0"/>
    <w:rsid w:val="0091019C"/>
    <w:rsid w:val="00911509"/>
    <w:rsid w:val="009115CC"/>
    <w:rsid w:val="00912271"/>
    <w:rsid w:val="00912CFC"/>
    <w:rsid w:val="00912D03"/>
    <w:rsid w:val="00912EE0"/>
    <w:rsid w:val="00913003"/>
    <w:rsid w:val="009137E0"/>
    <w:rsid w:val="0091393C"/>
    <w:rsid w:val="00913B4A"/>
    <w:rsid w:val="00913D0F"/>
    <w:rsid w:val="00913E25"/>
    <w:rsid w:val="0091411A"/>
    <w:rsid w:val="0091451C"/>
    <w:rsid w:val="00914FBF"/>
    <w:rsid w:val="00915258"/>
    <w:rsid w:val="0091566D"/>
    <w:rsid w:val="00916CE8"/>
    <w:rsid w:val="009171C8"/>
    <w:rsid w:val="00917FD9"/>
    <w:rsid w:val="00920084"/>
    <w:rsid w:val="0092028E"/>
    <w:rsid w:val="00920803"/>
    <w:rsid w:val="00920AAF"/>
    <w:rsid w:val="00920B6B"/>
    <w:rsid w:val="00920D8D"/>
    <w:rsid w:val="00921471"/>
    <w:rsid w:val="009216FC"/>
    <w:rsid w:val="009218E2"/>
    <w:rsid w:val="00921BD5"/>
    <w:rsid w:val="0092285D"/>
    <w:rsid w:val="00922A2B"/>
    <w:rsid w:val="00922E2F"/>
    <w:rsid w:val="00923096"/>
    <w:rsid w:val="00923182"/>
    <w:rsid w:val="00924808"/>
    <w:rsid w:val="00925870"/>
    <w:rsid w:val="009259A3"/>
    <w:rsid w:val="00925AFC"/>
    <w:rsid w:val="00925E3B"/>
    <w:rsid w:val="00925FD5"/>
    <w:rsid w:val="009260D5"/>
    <w:rsid w:val="009263A3"/>
    <w:rsid w:val="009269A8"/>
    <w:rsid w:val="00926EB8"/>
    <w:rsid w:val="00927491"/>
    <w:rsid w:val="0092763F"/>
    <w:rsid w:val="009276EC"/>
    <w:rsid w:val="009278AF"/>
    <w:rsid w:val="009278DC"/>
    <w:rsid w:val="009278FC"/>
    <w:rsid w:val="00927C71"/>
    <w:rsid w:val="0093008B"/>
    <w:rsid w:val="009301D1"/>
    <w:rsid w:val="009301DE"/>
    <w:rsid w:val="0093085C"/>
    <w:rsid w:val="00930B17"/>
    <w:rsid w:val="00931005"/>
    <w:rsid w:val="0093123B"/>
    <w:rsid w:val="00931360"/>
    <w:rsid w:val="00931DAB"/>
    <w:rsid w:val="00932B46"/>
    <w:rsid w:val="0093321E"/>
    <w:rsid w:val="00933253"/>
    <w:rsid w:val="0093367D"/>
    <w:rsid w:val="00933FE5"/>
    <w:rsid w:val="00934C3E"/>
    <w:rsid w:val="00935752"/>
    <w:rsid w:val="009358B3"/>
    <w:rsid w:val="00935E9C"/>
    <w:rsid w:val="00935F2E"/>
    <w:rsid w:val="0093692C"/>
    <w:rsid w:val="009369AC"/>
    <w:rsid w:val="0093781D"/>
    <w:rsid w:val="00937843"/>
    <w:rsid w:val="009402AB"/>
    <w:rsid w:val="00941218"/>
    <w:rsid w:val="009414D7"/>
    <w:rsid w:val="0094162B"/>
    <w:rsid w:val="00941684"/>
    <w:rsid w:val="009418A4"/>
    <w:rsid w:val="00941F03"/>
    <w:rsid w:val="0094218C"/>
    <w:rsid w:val="009422D5"/>
    <w:rsid w:val="009422DC"/>
    <w:rsid w:val="00942D3F"/>
    <w:rsid w:val="00942FD4"/>
    <w:rsid w:val="00943662"/>
    <w:rsid w:val="009437EC"/>
    <w:rsid w:val="00944044"/>
    <w:rsid w:val="0094549E"/>
    <w:rsid w:val="009454F9"/>
    <w:rsid w:val="0094555B"/>
    <w:rsid w:val="00945745"/>
    <w:rsid w:val="00945B7B"/>
    <w:rsid w:val="00946258"/>
    <w:rsid w:val="00947394"/>
    <w:rsid w:val="009473AA"/>
    <w:rsid w:val="00950B41"/>
    <w:rsid w:val="009513B5"/>
    <w:rsid w:val="0095155A"/>
    <w:rsid w:val="009517C8"/>
    <w:rsid w:val="00951D42"/>
    <w:rsid w:val="00951F6F"/>
    <w:rsid w:val="00951FE0"/>
    <w:rsid w:val="00952D28"/>
    <w:rsid w:val="00953155"/>
    <w:rsid w:val="009537C3"/>
    <w:rsid w:val="00953C6D"/>
    <w:rsid w:val="00954BE2"/>
    <w:rsid w:val="00955139"/>
    <w:rsid w:val="00955AFC"/>
    <w:rsid w:val="009561A5"/>
    <w:rsid w:val="009564EF"/>
    <w:rsid w:val="00956FFF"/>
    <w:rsid w:val="0095726D"/>
    <w:rsid w:val="009576C8"/>
    <w:rsid w:val="00957AC8"/>
    <w:rsid w:val="00960C6C"/>
    <w:rsid w:val="00960FB9"/>
    <w:rsid w:val="009610E3"/>
    <w:rsid w:val="00961B00"/>
    <w:rsid w:val="00961F69"/>
    <w:rsid w:val="0096222D"/>
    <w:rsid w:val="00962237"/>
    <w:rsid w:val="00962539"/>
    <w:rsid w:val="00962EA1"/>
    <w:rsid w:val="00963036"/>
    <w:rsid w:val="0096303E"/>
    <w:rsid w:val="00964B6E"/>
    <w:rsid w:val="00965259"/>
    <w:rsid w:val="00965919"/>
    <w:rsid w:val="00965B7C"/>
    <w:rsid w:val="00967274"/>
    <w:rsid w:val="00967328"/>
    <w:rsid w:val="009675EB"/>
    <w:rsid w:val="009700FF"/>
    <w:rsid w:val="009703C4"/>
    <w:rsid w:val="00970404"/>
    <w:rsid w:val="0097062F"/>
    <w:rsid w:val="00971434"/>
    <w:rsid w:val="00971600"/>
    <w:rsid w:val="00971A5F"/>
    <w:rsid w:val="00971BDF"/>
    <w:rsid w:val="00971F55"/>
    <w:rsid w:val="00972CAC"/>
    <w:rsid w:val="00973695"/>
    <w:rsid w:val="0097392A"/>
    <w:rsid w:val="0097401C"/>
    <w:rsid w:val="009745C9"/>
    <w:rsid w:val="009747C0"/>
    <w:rsid w:val="009749C5"/>
    <w:rsid w:val="00974BE6"/>
    <w:rsid w:val="009756AA"/>
    <w:rsid w:val="00975CD5"/>
    <w:rsid w:val="009760CB"/>
    <w:rsid w:val="00976F42"/>
    <w:rsid w:val="009775D3"/>
    <w:rsid w:val="00977B3C"/>
    <w:rsid w:val="0098003D"/>
    <w:rsid w:val="009801E7"/>
    <w:rsid w:val="00980231"/>
    <w:rsid w:val="00980267"/>
    <w:rsid w:val="00980330"/>
    <w:rsid w:val="009803E5"/>
    <w:rsid w:val="00980412"/>
    <w:rsid w:val="0098082F"/>
    <w:rsid w:val="00980DAA"/>
    <w:rsid w:val="0098111B"/>
    <w:rsid w:val="00981566"/>
    <w:rsid w:val="00982AF8"/>
    <w:rsid w:val="009834F2"/>
    <w:rsid w:val="0098368B"/>
    <w:rsid w:val="0098376E"/>
    <w:rsid w:val="00983F01"/>
    <w:rsid w:val="009844DD"/>
    <w:rsid w:val="00984A1A"/>
    <w:rsid w:val="00984FEA"/>
    <w:rsid w:val="00985118"/>
    <w:rsid w:val="00985FEE"/>
    <w:rsid w:val="009861AD"/>
    <w:rsid w:val="009863AC"/>
    <w:rsid w:val="009866D6"/>
    <w:rsid w:val="00987A52"/>
    <w:rsid w:val="00987CC6"/>
    <w:rsid w:val="009907CC"/>
    <w:rsid w:val="009918A0"/>
    <w:rsid w:val="00991AA4"/>
    <w:rsid w:val="009920B8"/>
    <w:rsid w:val="00992639"/>
    <w:rsid w:val="0099275A"/>
    <w:rsid w:val="009928E5"/>
    <w:rsid w:val="00992FB9"/>
    <w:rsid w:val="00993213"/>
    <w:rsid w:val="0099365D"/>
    <w:rsid w:val="00993CA4"/>
    <w:rsid w:val="00994421"/>
    <w:rsid w:val="009947B0"/>
    <w:rsid w:val="00996981"/>
    <w:rsid w:val="00996B22"/>
    <w:rsid w:val="00997479"/>
    <w:rsid w:val="00997662"/>
    <w:rsid w:val="00997C4A"/>
    <w:rsid w:val="009A0514"/>
    <w:rsid w:val="009A08A4"/>
    <w:rsid w:val="009A0F25"/>
    <w:rsid w:val="009A0FBD"/>
    <w:rsid w:val="009A1055"/>
    <w:rsid w:val="009A14D8"/>
    <w:rsid w:val="009A179F"/>
    <w:rsid w:val="009A17CE"/>
    <w:rsid w:val="009A2122"/>
    <w:rsid w:val="009A21E1"/>
    <w:rsid w:val="009A3072"/>
    <w:rsid w:val="009A3E54"/>
    <w:rsid w:val="009A3F34"/>
    <w:rsid w:val="009A4B1A"/>
    <w:rsid w:val="009A6181"/>
    <w:rsid w:val="009A62CA"/>
    <w:rsid w:val="009A6668"/>
    <w:rsid w:val="009A677F"/>
    <w:rsid w:val="009A6FA7"/>
    <w:rsid w:val="009A7DA8"/>
    <w:rsid w:val="009B0769"/>
    <w:rsid w:val="009B11B9"/>
    <w:rsid w:val="009B12CB"/>
    <w:rsid w:val="009B12E8"/>
    <w:rsid w:val="009B1429"/>
    <w:rsid w:val="009B192A"/>
    <w:rsid w:val="009B3414"/>
    <w:rsid w:val="009B34F9"/>
    <w:rsid w:val="009B47FA"/>
    <w:rsid w:val="009B493E"/>
    <w:rsid w:val="009B5442"/>
    <w:rsid w:val="009B56D5"/>
    <w:rsid w:val="009B5E11"/>
    <w:rsid w:val="009B63E6"/>
    <w:rsid w:val="009B645C"/>
    <w:rsid w:val="009B697F"/>
    <w:rsid w:val="009B69DD"/>
    <w:rsid w:val="009B6B0D"/>
    <w:rsid w:val="009B6E16"/>
    <w:rsid w:val="009B722A"/>
    <w:rsid w:val="009B7D8E"/>
    <w:rsid w:val="009C0578"/>
    <w:rsid w:val="009C08D4"/>
    <w:rsid w:val="009C0F84"/>
    <w:rsid w:val="009C1678"/>
    <w:rsid w:val="009C1796"/>
    <w:rsid w:val="009C1A6B"/>
    <w:rsid w:val="009C2AEB"/>
    <w:rsid w:val="009C2BBB"/>
    <w:rsid w:val="009C32A1"/>
    <w:rsid w:val="009C32C3"/>
    <w:rsid w:val="009C3C38"/>
    <w:rsid w:val="009C51AD"/>
    <w:rsid w:val="009C5A5B"/>
    <w:rsid w:val="009C658D"/>
    <w:rsid w:val="009C6A7D"/>
    <w:rsid w:val="009C729B"/>
    <w:rsid w:val="009C7C49"/>
    <w:rsid w:val="009C7EEF"/>
    <w:rsid w:val="009C7FFA"/>
    <w:rsid w:val="009D08F8"/>
    <w:rsid w:val="009D0A9B"/>
    <w:rsid w:val="009D141D"/>
    <w:rsid w:val="009D17A1"/>
    <w:rsid w:val="009D17D7"/>
    <w:rsid w:val="009D20CB"/>
    <w:rsid w:val="009D2102"/>
    <w:rsid w:val="009D296C"/>
    <w:rsid w:val="009D33DE"/>
    <w:rsid w:val="009D3583"/>
    <w:rsid w:val="009D3687"/>
    <w:rsid w:val="009D3D37"/>
    <w:rsid w:val="009D4579"/>
    <w:rsid w:val="009D4818"/>
    <w:rsid w:val="009D4DF4"/>
    <w:rsid w:val="009D59E8"/>
    <w:rsid w:val="009D5E83"/>
    <w:rsid w:val="009D67E7"/>
    <w:rsid w:val="009D6B05"/>
    <w:rsid w:val="009D7155"/>
    <w:rsid w:val="009D71E1"/>
    <w:rsid w:val="009D74A1"/>
    <w:rsid w:val="009D7518"/>
    <w:rsid w:val="009D77A7"/>
    <w:rsid w:val="009E01E9"/>
    <w:rsid w:val="009E0233"/>
    <w:rsid w:val="009E0394"/>
    <w:rsid w:val="009E0587"/>
    <w:rsid w:val="009E074A"/>
    <w:rsid w:val="009E0E8B"/>
    <w:rsid w:val="009E170F"/>
    <w:rsid w:val="009E1908"/>
    <w:rsid w:val="009E2D3C"/>
    <w:rsid w:val="009E3654"/>
    <w:rsid w:val="009E377E"/>
    <w:rsid w:val="009E37A0"/>
    <w:rsid w:val="009E39BE"/>
    <w:rsid w:val="009E4D1B"/>
    <w:rsid w:val="009E4E48"/>
    <w:rsid w:val="009E59E0"/>
    <w:rsid w:val="009E6418"/>
    <w:rsid w:val="009E67F8"/>
    <w:rsid w:val="009E6B11"/>
    <w:rsid w:val="009E6B34"/>
    <w:rsid w:val="009E74E6"/>
    <w:rsid w:val="009E7F23"/>
    <w:rsid w:val="009F2629"/>
    <w:rsid w:val="009F27A0"/>
    <w:rsid w:val="009F4803"/>
    <w:rsid w:val="009F49AD"/>
    <w:rsid w:val="009F4B09"/>
    <w:rsid w:val="009F522A"/>
    <w:rsid w:val="009F5D0F"/>
    <w:rsid w:val="009F637C"/>
    <w:rsid w:val="009F6E87"/>
    <w:rsid w:val="009F70C1"/>
    <w:rsid w:val="009F7150"/>
    <w:rsid w:val="009F749A"/>
    <w:rsid w:val="00A000A4"/>
    <w:rsid w:val="00A0037D"/>
    <w:rsid w:val="00A003A3"/>
    <w:rsid w:val="00A0044D"/>
    <w:rsid w:val="00A00974"/>
    <w:rsid w:val="00A00C57"/>
    <w:rsid w:val="00A00DFE"/>
    <w:rsid w:val="00A00FE6"/>
    <w:rsid w:val="00A01049"/>
    <w:rsid w:val="00A0116E"/>
    <w:rsid w:val="00A0122A"/>
    <w:rsid w:val="00A012F9"/>
    <w:rsid w:val="00A01628"/>
    <w:rsid w:val="00A01CAD"/>
    <w:rsid w:val="00A01D32"/>
    <w:rsid w:val="00A0219D"/>
    <w:rsid w:val="00A02C35"/>
    <w:rsid w:val="00A038F2"/>
    <w:rsid w:val="00A03A52"/>
    <w:rsid w:val="00A03B79"/>
    <w:rsid w:val="00A03C2C"/>
    <w:rsid w:val="00A03EE5"/>
    <w:rsid w:val="00A0415B"/>
    <w:rsid w:val="00A04199"/>
    <w:rsid w:val="00A04590"/>
    <w:rsid w:val="00A048BB"/>
    <w:rsid w:val="00A049E4"/>
    <w:rsid w:val="00A04A32"/>
    <w:rsid w:val="00A04CE0"/>
    <w:rsid w:val="00A05066"/>
    <w:rsid w:val="00A05353"/>
    <w:rsid w:val="00A0535A"/>
    <w:rsid w:val="00A0536E"/>
    <w:rsid w:val="00A0606F"/>
    <w:rsid w:val="00A06D78"/>
    <w:rsid w:val="00A07424"/>
    <w:rsid w:val="00A07A44"/>
    <w:rsid w:val="00A07E42"/>
    <w:rsid w:val="00A104D9"/>
    <w:rsid w:val="00A1105E"/>
    <w:rsid w:val="00A12601"/>
    <w:rsid w:val="00A12676"/>
    <w:rsid w:val="00A12D5A"/>
    <w:rsid w:val="00A1320B"/>
    <w:rsid w:val="00A13212"/>
    <w:rsid w:val="00A1362C"/>
    <w:rsid w:val="00A14907"/>
    <w:rsid w:val="00A15403"/>
    <w:rsid w:val="00A15496"/>
    <w:rsid w:val="00A1565D"/>
    <w:rsid w:val="00A1579B"/>
    <w:rsid w:val="00A15917"/>
    <w:rsid w:val="00A15B46"/>
    <w:rsid w:val="00A15CA6"/>
    <w:rsid w:val="00A160B7"/>
    <w:rsid w:val="00A16971"/>
    <w:rsid w:val="00A16DD5"/>
    <w:rsid w:val="00A17033"/>
    <w:rsid w:val="00A1741F"/>
    <w:rsid w:val="00A2046C"/>
    <w:rsid w:val="00A20633"/>
    <w:rsid w:val="00A21775"/>
    <w:rsid w:val="00A217C7"/>
    <w:rsid w:val="00A217EF"/>
    <w:rsid w:val="00A21DF5"/>
    <w:rsid w:val="00A221F3"/>
    <w:rsid w:val="00A225F7"/>
    <w:rsid w:val="00A22EE0"/>
    <w:rsid w:val="00A23620"/>
    <w:rsid w:val="00A2381A"/>
    <w:rsid w:val="00A23D08"/>
    <w:rsid w:val="00A240B3"/>
    <w:rsid w:val="00A2460D"/>
    <w:rsid w:val="00A24847"/>
    <w:rsid w:val="00A25082"/>
    <w:rsid w:val="00A25526"/>
    <w:rsid w:val="00A2653B"/>
    <w:rsid w:val="00A26605"/>
    <w:rsid w:val="00A26F93"/>
    <w:rsid w:val="00A270D8"/>
    <w:rsid w:val="00A301E7"/>
    <w:rsid w:val="00A302AC"/>
    <w:rsid w:val="00A30E08"/>
    <w:rsid w:val="00A315B2"/>
    <w:rsid w:val="00A32327"/>
    <w:rsid w:val="00A324F9"/>
    <w:rsid w:val="00A32FB4"/>
    <w:rsid w:val="00A33080"/>
    <w:rsid w:val="00A33339"/>
    <w:rsid w:val="00A334E3"/>
    <w:rsid w:val="00A34B92"/>
    <w:rsid w:val="00A35079"/>
    <w:rsid w:val="00A35477"/>
    <w:rsid w:val="00A356A3"/>
    <w:rsid w:val="00A3577D"/>
    <w:rsid w:val="00A35CB8"/>
    <w:rsid w:val="00A35D4B"/>
    <w:rsid w:val="00A35D51"/>
    <w:rsid w:val="00A36161"/>
    <w:rsid w:val="00A36877"/>
    <w:rsid w:val="00A3707B"/>
    <w:rsid w:val="00A372F3"/>
    <w:rsid w:val="00A375EE"/>
    <w:rsid w:val="00A3766E"/>
    <w:rsid w:val="00A379D7"/>
    <w:rsid w:val="00A4034E"/>
    <w:rsid w:val="00A40647"/>
    <w:rsid w:val="00A40F91"/>
    <w:rsid w:val="00A41666"/>
    <w:rsid w:val="00A42139"/>
    <w:rsid w:val="00A42A81"/>
    <w:rsid w:val="00A43822"/>
    <w:rsid w:val="00A43858"/>
    <w:rsid w:val="00A43E67"/>
    <w:rsid w:val="00A43EBA"/>
    <w:rsid w:val="00A44001"/>
    <w:rsid w:val="00A44750"/>
    <w:rsid w:val="00A44AE4"/>
    <w:rsid w:val="00A45D3F"/>
    <w:rsid w:val="00A46418"/>
    <w:rsid w:val="00A46C5D"/>
    <w:rsid w:val="00A46ECC"/>
    <w:rsid w:val="00A4707A"/>
    <w:rsid w:val="00A473CF"/>
    <w:rsid w:val="00A4764A"/>
    <w:rsid w:val="00A4795F"/>
    <w:rsid w:val="00A501E8"/>
    <w:rsid w:val="00A50615"/>
    <w:rsid w:val="00A510BF"/>
    <w:rsid w:val="00A516C0"/>
    <w:rsid w:val="00A5198D"/>
    <w:rsid w:val="00A51D10"/>
    <w:rsid w:val="00A52247"/>
    <w:rsid w:val="00A523B7"/>
    <w:rsid w:val="00A524CC"/>
    <w:rsid w:val="00A53A38"/>
    <w:rsid w:val="00A53EA6"/>
    <w:rsid w:val="00A53F57"/>
    <w:rsid w:val="00A53F6E"/>
    <w:rsid w:val="00A55239"/>
    <w:rsid w:val="00A55612"/>
    <w:rsid w:val="00A55627"/>
    <w:rsid w:val="00A559BA"/>
    <w:rsid w:val="00A55A11"/>
    <w:rsid w:val="00A55B7A"/>
    <w:rsid w:val="00A56016"/>
    <w:rsid w:val="00A56733"/>
    <w:rsid w:val="00A56796"/>
    <w:rsid w:val="00A56964"/>
    <w:rsid w:val="00A56CE3"/>
    <w:rsid w:val="00A56E8E"/>
    <w:rsid w:val="00A57669"/>
    <w:rsid w:val="00A57F58"/>
    <w:rsid w:val="00A60D93"/>
    <w:rsid w:val="00A6143A"/>
    <w:rsid w:val="00A616BF"/>
    <w:rsid w:val="00A61B3E"/>
    <w:rsid w:val="00A61D1E"/>
    <w:rsid w:val="00A61D73"/>
    <w:rsid w:val="00A62031"/>
    <w:rsid w:val="00A6207F"/>
    <w:rsid w:val="00A62475"/>
    <w:rsid w:val="00A626EC"/>
    <w:rsid w:val="00A626F2"/>
    <w:rsid w:val="00A62738"/>
    <w:rsid w:val="00A627E3"/>
    <w:rsid w:val="00A629EE"/>
    <w:rsid w:val="00A62D18"/>
    <w:rsid w:val="00A63150"/>
    <w:rsid w:val="00A6325A"/>
    <w:rsid w:val="00A63468"/>
    <w:rsid w:val="00A634F3"/>
    <w:rsid w:val="00A63990"/>
    <w:rsid w:val="00A642AB"/>
    <w:rsid w:val="00A64367"/>
    <w:rsid w:val="00A64703"/>
    <w:rsid w:val="00A651AC"/>
    <w:rsid w:val="00A661E7"/>
    <w:rsid w:val="00A6674E"/>
    <w:rsid w:val="00A6684C"/>
    <w:rsid w:val="00A67DC2"/>
    <w:rsid w:val="00A70CBB"/>
    <w:rsid w:val="00A7118A"/>
    <w:rsid w:val="00A718FC"/>
    <w:rsid w:val="00A7193D"/>
    <w:rsid w:val="00A71983"/>
    <w:rsid w:val="00A71CEF"/>
    <w:rsid w:val="00A725B2"/>
    <w:rsid w:val="00A738C8"/>
    <w:rsid w:val="00A73CF1"/>
    <w:rsid w:val="00A7476A"/>
    <w:rsid w:val="00A755C8"/>
    <w:rsid w:val="00A75A85"/>
    <w:rsid w:val="00A75DA5"/>
    <w:rsid w:val="00A76993"/>
    <w:rsid w:val="00A76A9C"/>
    <w:rsid w:val="00A80014"/>
    <w:rsid w:val="00A80199"/>
    <w:rsid w:val="00A80374"/>
    <w:rsid w:val="00A80588"/>
    <w:rsid w:val="00A808E5"/>
    <w:rsid w:val="00A80BAF"/>
    <w:rsid w:val="00A80DCB"/>
    <w:rsid w:val="00A81DEA"/>
    <w:rsid w:val="00A81E1E"/>
    <w:rsid w:val="00A82C2C"/>
    <w:rsid w:val="00A84B4A"/>
    <w:rsid w:val="00A84F88"/>
    <w:rsid w:val="00A8506E"/>
    <w:rsid w:val="00A8599D"/>
    <w:rsid w:val="00A8626D"/>
    <w:rsid w:val="00A8640B"/>
    <w:rsid w:val="00A866B6"/>
    <w:rsid w:val="00A86B65"/>
    <w:rsid w:val="00A87B67"/>
    <w:rsid w:val="00A90534"/>
    <w:rsid w:val="00A91245"/>
    <w:rsid w:val="00A91ECB"/>
    <w:rsid w:val="00A925FC"/>
    <w:rsid w:val="00A92904"/>
    <w:rsid w:val="00A92FC2"/>
    <w:rsid w:val="00A93A92"/>
    <w:rsid w:val="00A93B2B"/>
    <w:rsid w:val="00A93E56"/>
    <w:rsid w:val="00A94908"/>
    <w:rsid w:val="00A94B51"/>
    <w:rsid w:val="00A94F65"/>
    <w:rsid w:val="00A952DA"/>
    <w:rsid w:val="00A95A70"/>
    <w:rsid w:val="00A95D17"/>
    <w:rsid w:val="00A964F7"/>
    <w:rsid w:val="00A97667"/>
    <w:rsid w:val="00A97E20"/>
    <w:rsid w:val="00AA04EC"/>
    <w:rsid w:val="00AA054C"/>
    <w:rsid w:val="00AA0F19"/>
    <w:rsid w:val="00AA0FB4"/>
    <w:rsid w:val="00AA113A"/>
    <w:rsid w:val="00AA1198"/>
    <w:rsid w:val="00AA1826"/>
    <w:rsid w:val="00AA2BD5"/>
    <w:rsid w:val="00AA2F62"/>
    <w:rsid w:val="00AA375E"/>
    <w:rsid w:val="00AA4027"/>
    <w:rsid w:val="00AA4653"/>
    <w:rsid w:val="00AA5931"/>
    <w:rsid w:val="00AA59CD"/>
    <w:rsid w:val="00AA662F"/>
    <w:rsid w:val="00AA6E69"/>
    <w:rsid w:val="00AA74A0"/>
    <w:rsid w:val="00AA76D0"/>
    <w:rsid w:val="00AA7A44"/>
    <w:rsid w:val="00AA7BAC"/>
    <w:rsid w:val="00AA7D22"/>
    <w:rsid w:val="00AB0607"/>
    <w:rsid w:val="00AB0D5C"/>
    <w:rsid w:val="00AB14A1"/>
    <w:rsid w:val="00AB19E2"/>
    <w:rsid w:val="00AB1CA8"/>
    <w:rsid w:val="00AB232E"/>
    <w:rsid w:val="00AB34B8"/>
    <w:rsid w:val="00AB3D2C"/>
    <w:rsid w:val="00AB4013"/>
    <w:rsid w:val="00AB42EF"/>
    <w:rsid w:val="00AB47D1"/>
    <w:rsid w:val="00AB57AC"/>
    <w:rsid w:val="00AB62D5"/>
    <w:rsid w:val="00AB6488"/>
    <w:rsid w:val="00AB6647"/>
    <w:rsid w:val="00AB672B"/>
    <w:rsid w:val="00AB6CAA"/>
    <w:rsid w:val="00AB6FB6"/>
    <w:rsid w:val="00AB773A"/>
    <w:rsid w:val="00AB782C"/>
    <w:rsid w:val="00AB7A9F"/>
    <w:rsid w:val="00AC08A4"/>
    <w:rsid w:val="00AC0A8E"/>
    <w:rsid w:val="00AC1797"/>
    <w:rsid w:val="00AC1A50"/>
    <w:rsid w:val="00AC1F84"/>
    <w:rsid w:val="00AC1FEE"/>
    <w:rsid w:val="00AC2502"/>
    <w:rsid w:val="00AC28CE"/>
    <w:rsid w:val="00AC2ED8"/>
    <w:rsid w:val="00AC2FAE"/>
    <w:rsid w:val="00AC324C"/>
    <w:rsid w:val="00AC3289"/>
    <w:rsid w:val="00AC3A58"/>
    <w:rsid w:val="00AC4590"/>
    <w:rsid w:val="00AC5077"/>
    <w:rsid w:val="00AC5557"/>
    <w:rsid w:val="00AC5808"/>
    <w:rsid w:val="00AC5AE4"/>
    <w:rsid w:val="00AC5CF5"/>
    <w:rsid w:val="00AC5F11"/>
    <w:rsid w:val="00AC648D"/>
    <w:rsid w:val="00AC6722"/>
    <w:rsid w:val="00AC6ABE"/>
    <w:rsid w:val="00AC78F0"/>
    <w:rsid w:val="00AC7E2D"/>
    <w:rsid w:val="00AD002F"/>
    <w:rsid w:val="00AD08C1"/>
    <w:rsid w:val="00AD0B8A"/>
    <w:rsid w:val="00AD158D"/>
    <w:rsid w:val="00AD1B1F"/>
    <w:rsid w:val="00AD1B25"/>
    <w:rsid w:val="00AD2020"/>
    <w:rsid w:val="00AD20E9"/>
    <w:rsid w:val="00AD213B"/>
    <w:rsid w:val="00AD21B4"/>
    <w:rsid w:val="00AD2278"/>
    <w:rsid w:val="00AD24DB"/>
    <w:rsid w:val="00AD2DBD"/>
    <w:rsid w:val="00AD329B"/>
    <w:rsid w:val="00AD32D2"/>
    <w:rsid w:val="00AD3BDC"/>
    <w:rsid w:val="00AD4567"/>
    <w:rsid w:val="00AD49F0"/>
    <w:rsid w:val="00AD53A1"/>
    <w:rsid w:val="00AD5D2C"/>
    <w:rsid w:val="00AD5E2B"/>
    <w:rsid w:val="00AD6039"/>
    <w:rsid w:val="00AD64C6"/>
    <w:rsid w:val="00AD67A9"/>
    <w:rsid w:val="00AD6CDC"/>
    <w:rsid w:val="00AD704D"/>
    <w:rsid w:val="00AD761A"/>
    <w:rsid w:val="00AD7ACD"/>
    <w:rsid w:val="00AD7D31"/>
    <w:rsid w:val="00AD7E97"/>
    <w:rsid w:val="00AD7FB6"/>
    <w:rsid w:val="00AE0677"/>
    <w:rsid w:val="00AE0D39"/>
    <w:rsid w:val="00AE177F"/>
    <w:rsid w:val="00AE1D5D"/>
    <w:rsid w:val="00AE1DB0"/>
    <w:rsid w:val="00AE22AC"/>
    <w:rsid w:val="00AE2353"/>
    <w:rsid w:val="00AE2839"/>
    <w:rsid w:val="00AE2FA2"/>
    <w:rsid w:val="00AE3566"/>
    <w:rsid w:val="00AE4333"/>
    <w:rsid w:val="00AE4AB3"/>
    <w:rsid w:val="00AE527B"/>
    <w:rsid w:val="00AE5953"/>
    <w:rsid w:val="00AE5E8A"/>
    <w:rsid w:val="00AE6407"/>
    <w:rsid w:val="00AE66E3"/>
    <w:rsid w:val="00AE7219"/>
    <w:rsid w:val="00AE78E4"/>
    <w:rsid w:val="00AE7C60"/>
    <w:rsid w:val="00AF0304"/>
    <w:rsid w:val="00AF07D5"/>
    <w:rsid w:val="00AF0BEE"/>
    <w:rsid w:val="00AF10D9"/>
    <w:rsid w:val="00AF2190"/>
    <w:rsid w:val="00AF2441"/>
    <w:rsid w:val="00AF30DA"/>
    <w:rsid w:val="00AF37AA"/>
    <w:rsid w:val="00AF390C"/>
    <w:rsid w:val="00AF3C6B"/>
    <w:rsid w:val="00AF3DCD"/>
    <w:rsid w:val="00AF4220"/>
    <w:rsid w:val="00AF42DE"/>
    <w:rsid w:val="00AF4409"/>
    <w:rsid w:val="00AF5416"/>
    <w:rsid w:val="00AF615F"/>
    <w:rsid w:val="00AF6587"/>
    <w:rsid w:val="00AF6B2E"/>
    <w:rsid w:val="00AF71FA"/>
    <w:rsid w:val="00AF726D"/>
    <w:rsid w:val="00AF7892"/>
    <w:rsid w:val="00AF78F2"/>
    <w:rsid w:val="00AF794E"/>
    <w:rsid w:val="00AF7ACA"/>
    <w:rsid w:val="00B00425"/>
    <w:rsid w:val="00B00499"/>
    <w:rsid w:val="00B00E1C"/>
    <w:rsid w:val="00B00FD9"/>
    <w:rsid w:val="00B015CF"/>
    <w:rsid w:val="00B01874"/>
    <w:rsid w:val="00B01EA7"/>
    <w:rsid w:val="00B01F09"/>
    <w:rsid w:val="00B02183"/>
    <w:rsid w:val="00B0306F"/>
    <w:rsid w:val="00B03907"/>
    <w:rsid w:val="00B04371"/>
    <w:rsid w:val="00B043B2"/>
    <w:rsid w:val="00B04B74"/>
    <w:rsid w:val="00B05742"/>
    <w:rsid w:val="00B06119"/>
    <w:rsid w:val="00B06354"/>
    <w:rsid w:val="00B0713F"/>
    <w:rsid w:val="00B073A6"/>
    <w:rsid w:val="00B0768F"/>
    <w:rsid w:val="00B076DB"/>
    <w:rsid w:val="00B07917"/>
    <w:rsid w:val="00B07B8A"/>
    <w:rsid w:val="00B10479"/>
    <w:rsid w:val="00B1061F"/>
    <w:rsid w:val="00B10BDA"/>
    <w:rsid w:val="00B10E1E"/>
    <w:rsid w:val="00B1134C"/>
    <w:rsid w:val="00B117C8"/>
    <w:rsid w:val="00B11FA3"/>
    <w:rsid w:val="00B122FE"/>
    <w:rsid w:val="00B12AFF"/>
    <w:rsid w:val="00B12E96"/>
    <w:rsid w:val="00B13151"/>
    <w:rsid w:val="00B133F7"/>
    <w:rsid w:val="00B1357A"/>
    <w:rsid w:val="00B139A4"/>
    <w:rsid w:val="00B13BE9"/>
    <w:rsid w:val="00B14873"/>
    <w:rsid w:val="00B14BDB"/>
    <w:rsid w:val="00B14DD7"/>
    <w:rsid w:val="00B151E3"/>
    <w:rsid w:val="00B15466"/>
    <w:rsid w:val="00B15633"/>
    <w:rsid w:val="00B15776"/>
    <w:rsid w:val="00B16499"/>
    <w:rsid w:val="00B165FE"/>
    <w:rsid w:val="00B16C3D"/>
    <w:rsid w:val="00B170D7"/>
    <w:rsid w:val="00B171B7"/>
    <w:rsid w:val="00B1750D"/>
    <w:rsid w:val="00B17BE7"/>
    <w:rsid w:val="00B17E31"/>
    <w:rsid w:val="00B20001"/>
    <w:rsid w:val="00B20166"/>
    <w:rsid w:val="00B20364"/>
    <w:rsid w:val="00B20973"/>
    <w:rsid w:val="00B20ADB"/>
    <w:rsid w:val="00B20B46"/>
    <w:rsid w:val="00B21431"/>
    <w:rsid w:val="00B21493"/>
    <w:rsid w:val="00B21BC4"/>
    <w:rsid w:val="00B21C16"/>
    <w:rsid w:val="00B21E10"/>
    <w:rsid w:val="00B223D7"/>
    <w:rsid w:val="00B22447"/>
    <w:rsid w:val="00B225B6"/>
    <w:rsid w:val="00B230C2"/>
    <w:rsid w:val="00B23569"/>
    <w:rsid w:val="00B2514D"/>
    <w:rsid w:val="00B2518B"/>
    <w:rsid w:val="00B2542C"/>
    <w:rsid w:val="00B257E3"/>
    <w:rsid w:val="00B2582E"/>
    <w:rsid w:val="00B259F5"/>
    <w:rsid w:val="00B25F27"/>
    <w:rsid w:val="00B261F0"/>
    <w:rsid w:val="00B267BC"/>
    <w:rsid w:val="00B26E24"/>
    <w:rsid w:val="00B26F13"/>
    <w:rsid w:val="00B27457"/>
    <w:rsid w:val="00B30788"/>
    <w:rsid w:val="00B30F6F"/>
    <w:rsid w:val="00B31E4F"/>
    <w:rsid w:val="00B31FA6"/>
    <w:rsid w:val="00B32409"/>
    <w:rsid w:val="00B3240A"/>
    <w:rsid w:val="00B3362D"/>
    <w:rsid w:val="00B349B3"/>
    <w:rsid w:val="00B34DEC"/>
    <w:rsid w:val="00B35012"/>
    <w:rsid w:val="00B35033"/>
    <w:rsid w:val="00B3547B"/>
    <w:rsid w:val="00B3677F"/>
    <w:rsid w:val="00B36E4E"/>
    <w:rsid w:val="00B37922"/>
    <w:rsid w:val="00B4052F"/>
    <w:rsid w:val="00B405F2"/>
    <w:rsid w:val="00B407E7"/>
    <w:rsid w:val="00B40E2D"/>
    <w:rsid w:val="00B41B3B"/>
    <w:rsid w:val="00B41B9A"/>
    <w:rsid w:val="00B41C48"/>
    <w:rsid w:val="00B41D01"/>
    <w:rsid w:val="00B41FE8"/>
    <w:rsid w:val="00B430B4"/>
    <w:rsid w:val="00B432C0"/>
    <w:rsid w:val="00B43434"/>
    <w:rsid w:val="00B4360A"/>
    <w:rsid w:val="00B44028"/>
    <w:rsid w:val="00B44443"/>
    <w:rsid w:val="00B44471"/>
    <w:rsid w:val="00B4519A"/>
    <w:rsid w:val="00B45338"/>
    <w:rsid w:val="00B45682"/>
    <w:rsid w:val="00B45716"/>
    <w:rsid w:val="00B45979"/>
    <w:rsid w:val="00B4630C"/>
    <w:rsid w:val="00B4636D"/>
    <w:rsid w:val="00B46C85"/>
    <w:rsid w:val="00B46EFB"/>
    <w:rsid w:val="00B47C74"/>
    <w:rsid w:val="00B47C7C"/>
    <w:rsid w:val="00B50187"/>
    <w:rsid w:val="00B50371"/>
    <w:rsid w:val="00B504ED"/>
    <w:rsid w:val="00B50860"/>
    <w:rsid w:val="00B50B6E"/>
    <w:rsid w:val="00B50C8E"/>
    <w:rsid w:val="00B51396"/>
    <w:rsid w:val="00B51A75"/>
    <w:rsid w:val="00B51C32"/>
    <w:rsid w:val="00B521E1"/>
    <w:rsid w:val="00B52253"/>
    <w:rsid w:val="00B52817"/>
    <w:rsid w:val="00B52E20"/>
    <w:rsid w:val="00B5366A"/>
    <w:rsid w:val="00B54893"/>
    <w:rsid w:val="00B54AFE"/>
    <w:rsid w:val="00B54B9A"/>
    <w:rsid w:val="00B54E39"/>
    <w:rsid w:val="00B557E4"/>
    <w:rsid w:val="00B558CC"/>
    <w:rsid w:val="00B5599D"/>
    <w:rsid w:val="00B55B80"/>
    <w:rsid w:val="00B560E0"/>
    <w:rsid w:val="00B5690F"/>
    <w:rsid w:val="00B56A75"/>
    <w:rsid w:val="00B56CF1"/>
    <w:rsid w:val="00B56E8A"/>
    <w:rsid w:val="00B57056"/>
    <w:rsid w:val="00B57BED"/>
    <w:rsid w:val="00B60106"/>
    <w:rsid w:val="00B60A8E"/>
    <w:rsid w:val="00B60B61"/>
    <w:rsid w:val="00B60FBE"/>
    <w:rsid w:val="00B6115D"/>
    <w:rsid w:val="00B613DC"/>
    <w:rsid w:val="00B623F9"/>
    <w:rsid w:val="00B62862"/>
    <w:rsid w:val="00B62984"/>
    <w:rsid w:val="00B62DE6"/>
    <w:rsid w:val="00B62F42"/>
    <w:rsid w:val="00B631ED"/>
    <w:rsid w:val="00B63243"/>
    <w:rsid w:val="00B63DDB"/>
    <w:rsid w:val="00B64B84"/>
    <w:rsid w:val="00B64C72"/>
    <w:rsid w:val="00B64D17"/>
    <w:rsid w:val="00B64E45"/>
    <w:rsid w:val="00B658B5"/>
    <w:rsid w:val="00B65BC4"/>
    <w:rsid w:val="00B65C24"/>
    <w:rsid w:val="00B66197"/>
    <w:rsid w:val="00B662F5"/>
    <w:rsid w:val="00B67A89"/>
    <w:rsid w:val="00B70692"/>
    <w:rsid w:val="00B716AD"/>
    <w:rsid w:val="00B7170A"/>
    <w:rsid w:val="00B719F7"/>
    <w:rsid w:val="00B71CBB"/>
    <w:rsid w:val="00B720E8"/>
    <w:rsid w:val="00B72198"/>
    <w:rsid w:val="00B725AB"/>
    <w:rsid w:val="00B725AC"/>
    <w:rsid w:val="00B72613"/>
    <w:rsid w:val="00B72BD7"/>
    <w:rsid w:val="00B72C7A"/>
    <w:rsid w:val="00B72CC1"/>
    <w:rsid w:val="00B72F4D"/>
    <w:rsid w:val="00B72F9D"/>
    <w:rsid w:val="00B73121"/>
    <w:rsid w:val="00B734E1"/>
    <w:rsid w:val="00B739B2"/>
    <w:rsid w:val="00B73B91"/>
    <w:rsid w:val="00B73F51"/>
    <w:rsid w:val="00B747B7"/>
    <w:rsid w:val="00B74827"/>
    <w:rsid w:val="00B74F8C"/>
    <w:rsid w:val="00B74FFE"/>
    <w:rsid w:val="00B75502"/>
    <w:rsid w:val="00B7582A"/>
    <w:rsid w:val="00B75928"/>
    <w:rsid w:val="00B76BB9"/>
    <w:rsid w:val="00B77F97"/>
    <w:rsid w:val="00B80C4F"/>
    <w:rsid w:val="00B81949"/>
    <w:rsid w:val="00B826B1"/>
    <w:rsid w:val="00B82B3F"/>
    <w:rsid w:val="00B82B46"/>
    <w:rsid w:val="00B834F8"/>
    <w:rsid w:val="00B83FC5"/>
    <w:rsid w:val="00B843EC"/>
    <w:rsid w:val="00B84402"/>
    <w:rsid w:val="00B850CE"/>
    <w:rsid w:val="00B85144"/>
    <w:rsid w:val="00B85510"/>
    <w:rsid w:val="00B864D5"/>
    <w:rsid w:val="00B86A0F"/>
    <w:rsid w:val="00B86E4E"/>
    <w:rsid w:val="00B86E8F"/>
    <w:rsid w:val="00B87001"/>
    <w:rsid w:val="00B872BD"/>
    <w:rsid w:val="00B873F1"/>
    <w:rsid w:val="00B87A69"/>
    <w:rsid w:val="00B9018D"/>
    <w:rsid w:val="00B90298"/>
    <w:rsid w:val="00B90D4D"/>
    <w:rsid w:val="00B90FEF"/>
    <w:rsid w:val="00B91208"/>
    <w:rsid w:val="00B918E8"/>
    <w:rsid w:val="00B92846"/>
    <w:rsid w:val="00B92EA2"/>
    <w:rsid w:val="00B9412E"/>
    <w:rsid w:val="00B95204"/>
    <w:rsid w:val="00B96247"/>
    <w:rsid w:val="00B972AB"/>
    <w:rsid w:val="00B97B90"/>
    <w:rsid w:val="00BA06EF"/>
    <w:rsid w:val="00BA18F0"/>
    <w:rsid w:val="00BA19C8"/>
    <w:rsid w:val="00BA1D2E"/>
    <w:rsid w:val="00BA22AB"/>
    <w:rsid w:val="00BA22D1"/>
    <w:rsid w:val="00BA3278"/>
    <w:rsid w:val="00BA34C7"/>
    <w:rsid w:val="00BA37FD"/>
    <w:rsid w:val="00BA3D91"/>
    <w:rsid w:val="00BA3E36"/>
    <w:rsid w:val="00BA4254"/>
    <w:rsid w:val="00BA491A"/>
    <w:rsid w:val="00BA4928"/>
    <w:rsid w:val="00BA4E6C"/>
    <w:rsid w:val="00BA5535"/>
    <w:rsid w:val="00BA55E6"/>
    <w:rsid w:val="00BA6104"/>
    <w:rsid w:val="00BA67CA"/>
    <w:rsid w:val="00BA6C27"/>
    <w:rsid w:val="00BA6E57"/>
    <w:rsid w:val="00BA6EE9"/>
    <w:rsid w:val="00BB0421"/>
    <w:rsid w:val="00BB06A9"/>
    <w:rsid w:val="00BB0AC5"/>
    <w:rsid w:val="00BB1047"/>
    <w:rsid w:val="00BB1537"/>
    <w:rsid w:val="00BB1965"/>
    <w:rsid w:val="00BB1E07"/>
    <w:rsid w:val="00BB29D1"/>
    <w:rsid w:val="00BB2AD4"/>
    <w:rsid w:val="00BB2F82"/>
    <w:rsid w:val="00BB321B"/>
    <w:rsid w:val="00BB3465"/>
    <w:rsid w:val="00BB359C"/>
    <w:rsid w:val="00BB39C7"/>
    <w:rsid w:val="00BB400D"/>
    <w:rsid w:val="00BB481E"/>
    <w:rsid w:val="00BB5C8C"/>
    <w:rsid w:val="00BB5DAF"/>
    <w:rsid w:val="00BB5E3C"/>
    <w:rsid w:val="00BB6197"/>
    <w:rsid w:val="00BB61B1"/>
    <w:rsid w:val="00BB61B8"/>
    <w:rsid w:val="00BB6C67"/>
    <w:rsid w:val="00BB76E3"/>
    <w:rsid w:val="00BB7885"/>
    <w:rsid w:val="00BC05BC"/>
    <w:rsid w:val="00BC09EA"/>
    <w:rsid w:val="00BC0E86"/>
    <w:rsid w:val="00BC108F"/>
    <w:rsid w:val="00BC162D"/>
    <w:rsid w:val="00BC1C93"/>
    <w:rsid w:val="00BC33FB"/>
    <w:rsid w:val="00BC3406"/>
    <w:rsid w:val="00BC37B5"/>
    <w:rsid w:val="00BC3A33"/>
    <w:rsid w:val="00BC3B3C"/>
    <w:rsid w:val="00BC463B"/>
    <w:rsid w:val="00BC49E3"/>
    <w:rsid w:val="00BC5068"/>
    <w:rsid w:val="00BC5317"/>
    <w:rsid w:val="00BC55BA"/>
    <w:rsid w:val="00BC5E7D"/>
    <w:rsid w:val="00BC60E0"/>
    <w:rsid w:val="00BC6133"/>
    <w:rsid w:val="00BC6809"/>
    <w:rsid w:val="00BC6E35"/>
    <w:rsid w:val="00BC6FC6"/>
    <w:rsid w:val="00BC709D"/>
    <w:rsid w:val="00BC74DC"/>
    <w:rsid w:val="00BC75C6"/>
    <w:rsid w:val="00BD019D"/>
    <w:rsid w:val="00BD0533"/>
    <w:rsid w:val="00BD0703"/>
    <w:rsid w:val="00BD0B40"/>
    <w:rsid w:val="00BD13E0"/>
    <w:rsid w:val="00BD1578"/>
    <w:rsid w:val="00BD1638"/>
    <w:rsid w:val="00BD1AD6"/>
    <w:rsid w:val="00BD22FC"/>
    <w:rsid w:val="00BD256C"/>
    <w:rsid w:val="00BD29EC"/>
    <w:rsid w:val="00BD2AD9"/>
    <w:rsid w:val="00BD3C71"/>
    <w:rsid w:val="00BD42FB"/>
    <w:rsid w:val="00BD4B6D"/>
    <w:rsid w:val="00BD520C"/>
    <w:rsid w:val="00BD596A"/>
    <w:rsid w:val="00BD62F8"/>
    <w:rsid w:val="00BD64A4"/>
    <w:rsid w:val="00BD67BF"/>
    <w:rsid w:val="00BD67E9"/>
    <w:rsid w:val="00BD6AC3"/>
    <w:rsid w:val="00BD709D"/>
    <w:rsid w:val="00BD7131"/>
    <w:rsid w:val="00BE0354"/>
    <w:rsid w:val="00BE0792"/>
    <w:rsid w:val="00BE081C"/>
    <w:rsid w:val="00BE0E21"/>
    <w:rsid w:val="00BE0E33"/>
    <w:rsid w:val="00BE1BA5"/>
    <w:rsid w:val="00BE2C44"/>
    <w:rsid w:val="00BE33B7"/>
    <w:rsid w:val="00BE348C"/>
    <w:rsid w:val="00BE3704"/>
    <w:rsid w:val="00BE38D9"/>
    <w:rsid w:val="00BE3ECD"/>
    <w:rsid w:val="00BE413A"/>
    <w:rsid w:val="00BE5215"/>
    <w:rsid w:val="00BE5301"/>
    <w:rsid w:val="00BE5F09"/>
    <w:rsid w:val="00BE6132"/>
    <w:rsid w:val="00BE6637"/>
    <w:rsid w:val="00BF02C2"/>
    <w:rsid w:val="00BF0500"/>
    <w:rsid w:val="00BF0A59"/>
    <w:rsid w:val="00BF0A91"/>
    <w:rsid w:val="00BF0E8E"/>
    <w:rsid w:val="00BF11FA"/>
    <w:rsid w:val="00BF2F0E"/>
    <w:rsid w:val="00BF39C3"/>
    <w:rsid w:val="00BF3F2E"/>
    <w:rsid w:val="00BF4767"/>
    <w:rsid w:val="00BF5354"/>
    <w:rsid w:val="00BF540A"/>
    <w:rsid w:val="00BF61D0"/>
    <w:rsid w:val="00BF6905"/>
    <w:rsid w:val="00BF75F1"/>
    <w:rsid w:val="00BF7F97"/>
    <w:rsid w:val="00C004F1"/>
    <w:rsid w:val="00C0060E"/>
    <w:rsid w:val="00C0071D"/>
    <w:rsid w:val="00C00F60"/>
    <w:rsid w:val="00C01DFF"/>
    <w:rsid w:val="00C0232F"/>
    <w:rsid w:val="00C02C0E"/>
    <w:rsid w:val="00C02FB8"/>
    <w:rsid w:val="00C03902"/>
    <w:rsid w:val="00C042EF"/>
    <w:rsid w:val="00C049BC"/>
    <w:rsid w:val="00C04FB8"/>
    <w:rsid w:val="00C050DB"/>
    <w:rsid w:val="00C0565F"/>
    <w:rsid w:val="00C05972"/>
    <w:rsid w:val="00C05CF1"/>
    <w:rsid w:val="00C05F3F"/>
    <w:rsid w:val="00C064E4"/>
    <w:rsid w:val="00C06910"/>
    <w:rsid w:val="00C071B0"/>
    <w:rsid w:val="00C07574"/>
    <w:rsid w:val="00C07626"/>
    <w:rsid w:val="00C078EC"/>
    <w:rsid w:val="00C07956"/>
    <w:rsid w:val="00C07AAB"/>
    <w:rsid w:val="00C07F4B"/>
    <w:rsid w:val="00C10DFF"/>
    <w:rsid w:val="00C10F80"/>
    <w:rsid w:val="00C110C1"/>
    <w:rsid w:val="00C115B7"/>
    <w:rsid w:val="00C116C7"/>
    <w:rsid w:val="00C11EA7"/>
    <w:rsid w:val="00C1223B"/>
    <w:rsid w:val="00C12B35"/>
    <w:rsid w:val="00C12E11"/>
    <w:rsid w:val="00C1324E"/>
    <w:rsid w:val="00C1342A"/>
    <w:rsid w:val="00C1352E"/>
    <w:rsid w:val="00C1378F"/>
    <w:rsid w:val="00C145B8"/>
    <w:rsid w:val="00C149A3"/>
    <w:rsid w:val="00C14AA8"/>
    <w:rsid w:val="00C15544"/>
    <w:rsid w:val="00C1576A"/>
    <w:rsid w:val="00C15CC8"/>
    <w:rsid w:val="00C16366"/>
    <w:rsid w:val="00C16F09"/>
    <w:rsid w:val="00C1758F"/>
    <w:rsid w:val="00C176A3"/>
    <w:rsid w:val="00C20121"/>
    <w:rsid w:val="00C20207"/>
    <w:rsid w:val="00C202DA"/>
    <w:rsid w:val="00C20B8B"/>
    <w:rsid w:val="00C20F9B"/>
    <w:rsid w:val="00C211AB"/>
    <w:rsid w:val="00C214F5"/>
    <w:rsid w:val="00C21C20"/>
    <w:rsid w:val="00C2234B"/>
    <w:rsid w:val="00C224FC"/>
    <w:rsid w:val="00C22532"/>
    <w:rsid w:val="00C2281B"/>
    <w:rsid w:val="00C23181"/>
    <w:rsid w:val="00C23C11"/>
    <w:rsid w:val="00C23EA1"/>
    <w:rsid w:val="00C242E1"/>
    <w:rsid w:val="00C243B9"/>
    <w:rsid w:val="00C2488B"/>
    <w:rsid w:val="00C25284"/>
    <w:rsid w:val="00C257A6"/>
    <w:rsid w:val="00C25870"/>
    <w:rsid w:val="00C258F1"/>
    <w:rsid w:val="00C2601B"/>
    <w:rsid w:val="00C26396"/>
    <w:rsid w:val="00C267F2"/>
    <w:rsid w:val="00C2732F"/>
    <w:rsid w:val="00C30302"/>
    <w:rsid w:val="00C30D55"/>
    <w:rsid w:val="00C30E61"/>
    <w:rsid w:val="00C31935"/>
    <w:rsid w:val="00C31B48"/>
    <w:rsid w:val="00C31B96"/>
    <w:rsid w:val="00C31CC2"/>
    <w:rsid w:val="00C32059"/>
    <w:rsid w:val="00C33856"/>
    <w:rsid w:val="00C33915"/>
    <w:rsid w:val="00C34014"/>
    <w:rsid w:val="00C34ECC"/>
    <w:rsid w:val="00C3522B"/>
    <w:rsid w:val="00C355CD"/>
    <w:rsid w:val="00C3652A"/>
    <w:rsid w:val="00C36B6E"/>
    <w:rsid w:val="00C37455"/>
    <w:rsid w:val="00C37464"/>
    <w:rsid w:val="00C37757"/>
    <w:rsid w:val="00C3782C"/>
    <w:rsid w:val="00C37EC8"/>
    <w:rsid w:val="00C37EEB"/>
    <w:rsid w:val="00C40681"/>
    <w:rsid w:val="00C40E06"/>
    <w:rsid w:val="00C415B2"/>
    <w:rsid w:val="00C41738"/>
    <w:rsid w:val="00C41FA2"/>
    <w:rsid w:val="00C4230B"/>
    <w:rsid w:val="00C4295D"/>
    <w:rsid w:val="00C43613"/>
    <w:rsid w:val="00C43935"/>
    <w:rsid w:val="00C44194"/>
    <w:rsid w:val="00C4438E"/>
    <w:rsid w:val="00C4461C"/>
    <w:rsid w:val="00C44820"/>
    <w:rsid w:val="00C45426"/>
    <w:rsid w:val="00C456CA"/>
    <w:rsid w:val="00C45AC6"/>
    <w:rsid w:val="00C46504"/>
    <w:rsid w:val="00C4695A"/>
    <w:rsid w:val="00C46D45"/>
    <w:rsid w:val="00C47252"/>
    <w:rsid w:val="00C4738D"/>
    <w:rsid w:val="00C4785A"/>
    <w:rsid w:val="00C50D49"/>
    <w:rsid w:val="00C510A0"/>
    <w:rsid w:val="00C51942"/>
    <w:rsid w:val="00C51B52"/>
    <w:rsid w:val="00C51E00"/>
    <w:rsid w:val="00C52107"/>
    <w:rsid w:val="00C52494"/>
    <w:rsid w:val="00C52C47"/>
    <w:rsid w:val="00C5390F"/>
    <w:rsid w:val="00C53997"/>
    <w:rsid w:val="00C53C9F"/>
    <w:rsid w:val="00C540A5"/>
    <w:rsid w:val="00C54EAE"/>
    <w:rsid w:val="00C55216"/>
    <w:rsid w:val="00C55BFA"/>
    <w:rsid w:val="00C5616A"/>
    <w:rsid w:val="00C569B6"/>
    <w:rsid w:val="00C570E9"/>
    <w:rsid w:val="00C57531"/>
    <w:rsid w:val="00C5771D"/>
    <w:rsid w:val="00C579E1"/>
    <w:rsid w:val="00C57E24"/>
    <w:rsid w:val="00C600BE"/>
    <w:rsid w:val="00C600F0"/>
    <w:rsid w:val="00C601D4"/>
    <w:rsid w:val="00C61846"/>
    <w:rsid w:val="00C61C80"/>
    <w:rsid w:val="00C62C1B"/>
    <w:rsid w:val="00C630BB"/>
    <w:rsid w:val="00C635D0"/>
    <w:rsid w:val="00C63C38"/>
    <w:rsid w:val="00C641A7"/>
    <w:rsid w:val="00C64377"/>
    <w:rsid w:val="00C64BF6"/>
    <w:rsid w:val="00C64CDA"/>
    <w:rsid w:val="00C65D5B"/>
    <w:rsid w:val="00C666CA"/>
    <w:rsid w:val="00C6681B"/>
    <w:rsid w:val="00C668FA"/>
    <w:rsid w:val="00C66FCF"/>
    <w:rsid w:val="00C67067"/>
    <w:rsid w:val="00C67661"/>
    <w:rsid w:val="00C67739"/>
    <w:rsid w:val="00C6786B"/>
    <w:rsid w:val="00C6794C"/>
    <w:rsid w:val="00C679BB"/>
    <w:rsid w:val="00C701E4"/>
    <w:rsid w:val="00C70221"/>
    <w:rsid w:val="00C70331"/>
    <w:rsid w:val="00C7064B"/>
    <w:rsid w:val="00C70A3B"/>
    <w:rsid w:val="00C70B1E"/>
    <w:rsid w:val="00C71589"/>
    <w:rsid w:val="00C71AD4"/>
    <w:rsid w:val="00C71C96"/>
    <w:rsid w:val="00C72495"/>
    <w:rsid w:val="00C728A7"/>
    <w:rsid w:val="00C728A9"/>
    <w:rsid w:val="00C72940"/>
    <w:rsid w:val="00C72ECC"/>
    <w:rsid w:val="00C730BD"/>
    <w:rsid w:val="00C73160"/>
    <w:rsid w:val="00C739F8"/>
    <w:rsid w:val="00C73AE9"/>
    <w:rsid w:val="00C73C2C"/>
    <w:rsid w:val="00C73D31"/>
    <w:rsid w:val="00C74078"/>
    <w:rsid w:val="00C742A8"/>
    <w:rsid w:val="00C74FAF"/>
    <w:rsid w:val="00C7506E"/>
    <w:rsid w:val="00C75580"/>
    <w:rsid w:val="00C760FB"/>
    <w:rsid w:val="00C76140"/>
    <w:rsid w:val="00C762C7"/>
    <w:rsid w:val="00C763AD"/>
    <w:rsid w:val="00C771C1"/>
    <w:rsid w:val="00C773E7"/>
    <w:rsid w:val="00C773EE"/>
    <w:rsid w:val="00C77825"/>
    <w:rsid w:val="00C77D09"/>
    <w:rsid w:val="00C80A3A"/>
    <w:rsid w:val="00C80F21"/>
    <w:rsid w:val="00C816AF"/>
    <w:rsid w:val="00C81D2C"/>
    <w:rsid w:val="00C82239"/>
    <w:rsid w:val="00C823B0"/>
    <w:rsid w:val="00C82C68"/>
    <w:rsid w:val="00C82C98"/>
    <w:rsid w:val="00C83309"/>
    <w:rsid w:val="00C83E05"/>
    <w:rsid w:val="00C8442A"/>
    <w:rsid w:val="00C8450A"/>
    <w:rsid w:val="00C846E9"/>
    <w:rsid w:val="00C84E36"/>
    <w:rsid w:val="00C85758"/>
    <w:rsid w:val="00C85F75"/>
    <w:rsid w:val="00C86020"/>
    <w:rsid w:val="00C86370"/>
    <w:rsid w:val="00C86409"/>
    <w:rsid w:val="00C865D3"/>
    <w:rsid w:val="00C869F6"/>
    <w:rsid w:val="00C873A2"/>
    <w:rsid w:val="00C87414"/>
    <w:rsid w:val="00C91269"/>
    <w:rsid w:val="00C915D6"/>
    <w:rsid w:val="00C918B7"/>
    <w:rsid w:val="00C926BD"/>
    <w:rsid w:val="00C92730"/>
    <w:rsid w:val="00C92922"/>
    <w:rsid w:val="00C930AF"/>
    <w:rsid w:val="00C93999"/>
    <w:rsid w:val="00C93C10"/>
    <w:rsid w:val="00C94AF2"/>
    <w:rsid w:val="00C94B4D"/>
    <w:rsid w:val="00C94B81"/>
    <w:rsid w:val="00C953E6"/>
    <w:rsid w:val="00C957A2"/>
    <w:rsid w:val="00C958B1"/>
    <w:rsid w:val="00C9603A"/>
    <w:rsid w:val="00C961AA"/>
    <w:rsid w:val="00C96DCA"/>
    <w:rsid w:val="00C977CD"/>
    <w:rsid w:val="00C9789B"/>
    <w:rsid w:val="00C9794B"/>
    <w:rsid w:val="00C97D9B"/>
    <w:rsid w:val="00C97DA9"/>
    <w:rsid w:val="00CA0040"/>
    <w:rsid w:val="00CA06DE"/>
    <w:rsid w:val="00CA0D3D"/>
    <w:rsid w:val="00CA0DCC"/>
    <w:rsid w:val="00CA151F"/>
    <w:rsid w:val="00CA176D"/>
    <w:rsid w:val="00CA1986"/>
    <w:rsid w:val="00CA2166"/>
    <w:rsid w:val="00CA3002"/>
    <w:rsid w:val="00CA326C"/>
    <w:rsid w:val="00CA3353"/>
    <w:rsid w:val="00CA3805"/>
    <w:rsid w:val="00CA492F"/>
    <w:rsid w:val="00CA4AA8"/>
    <w:rsid w:val="00CA4D85"/>
    <w:rsid w:val="00CA4E75"/>
    <w:rsid w:val="00CA4FD1"/>
    <w:rsid w:val="00CA558B"/>
    <w:rsid w:val="00CA5D43"/>
    <w:rsid w:val="00CA613B"/>
    <w:rsid w:val="00CA62F2"/>
    <w:rsid w:val="00CA68A0"/>
    <w:rsid w:val="00CA6D38"/>
    <w:rsid w:val="00CA72B7"/>
    <w:rsid w:val="00CA74D2"/>
    <w:rsid w:val="00CA74E7"/>
    <w:rsid w:val="00CA79EF"/>
    <w:rsid w:val="00CB0C2D"/>
    <w:rsid w:val="00CB2149"/>
    <w:rsid w:val="00CB21EB"/>
    <w:rsid w:val="00CB2916"/>
    <w:rsid w:val="00CB35BC"/>
    <w:rsid w:val="00CB3F76"/>
    <w:rsid w:val="00CB40F2"/>
    <w:rsid w:val="00CB4171"/>
    <w:rsid w:val="00CB49E8"/>
    <w:rsid w:val="00CB4E1F"/>
    <w:rsid w:val="00CB5E44"/>
    <w:rsid w:val="00CB656C"/>
    <w:rsid w:val="00CB6FF9"/>
    <w:rsid w:val="00CB7034"/>
    <w:rsid w:val="00CB7DED"/>
    <w:rsid w:val="00CC03E8"/>
    <w:rsid w:val="00CC0A71"/>
    <w:rsid w:val="00CC0EFC"/>
    <w:rsid w:val="00CC1BC2"/>
    <w:rsid w:val="00CC1C3D"/>
    <w:rsid w:val="00CC2188"/>
    <w:rsid w:val="00CC264B"/>
    <w:rsid w:val="00CC2CBF"/>
    <w:rsid w:val="00CC3C72"/>
    <w:rsid w:val="00CC3E60"/>
    <w:rsid w:val="00CC46FF"/>
    <w:rsid w:val="00CC48C6"/>
    <w:rsid w:val="00CC4C8E"/>
    <w:rsid w:val="00CC4E77"/>
    <w:rsid w:val="00CC54F6"/>
    <w:rsid w:val="00CC60E2"/>
    <w:rsid w:val="00CC62B4"/>
    <w:rsid w:val="00CC67B1"/>
    <w:rsid w:val="00CC7350"/>
    <w:rsid w:val="00CC79F1"/>
    <w:rsid w:val="00CC7C68"/>
    <w:rsid w:val="00CC7FD2"/>
    <w:rsid w:val="00CD0361"/>
    <w:rsid w:val="00CD098B"/>
    <w:rsid w:val="00CD183B"/>
    <w:rsid w:val="00CD1C6A"/>
    <w:rsid w:val="00CD1EF2"/>
    <w:rsid w:val="00CD286A"/>
    <w:rsid w:val="00CD2BF6"/>
    <w:rsid w:val="00CD324C"/>
    <w:rsid w:val="00CD3385"/>
    <w:rsid w:val="00CD392E"/>
    <w:rsid w:val="00CD3C0A"/>
    <w:rsid w:val="00CD3D99"/>
    <w:rsid w:val="00CD3DEC"/>
    <w:rsid w:val="00CD3EAA"/>
    <w:rsid w:val="00CD47B6"/>
    <w:rsid w:val="00CD4A66"/>
    <w:rsid w:val="00CD4B8E"/>
    <w:rsid w:val="00CD4F61"/>
    <w:rsid w:val="00CD59A1"/>
    <w:rsid w:val="00CD5BDD"/>
    <w:rsid w:val="00CD628D"/>
    <w:rsid w:val="00CD6917"/>
    <w:rsid w:val="00CD69B5"/>
    <w:rsid w:val="00CE0D29"/>
    <w:rsid w:val="00CE0D2F"/>
    <w:rsid w:val="00CE1462"/>
    <w:rsid w:val="00CE1640"/>
    <w:rsid w:val="00CE2763"/>
    <w:rsid w:val="00CE373B"/>
    <w:rsid w:val="00CE39F4"/>
    <w:rsid w:val="00CE3D71"/>
    <w:rsid w:val="00CE3F61"/>
    <w:rsid w:val="00CE418D"/>
    <w:rsid w:val="00CE497A"/>
    <w:rsid w:val="00CE4D23"/>
    <w:rsid w:val="00CE4EC9"/>
    <w:rsid w:val="00CE66EB"/>
    <w:rsid w:val="00CE6CE8"/>
    <w:rsid w:val="00CE77EF"/>
    <w:rsid w:val="00CE7930"/>
    <w:rsid w:val="00CE7D5C"/>
    <w:rsid w:val="00CE7E5F"/>
    <w:rsid w:val="00CF00E1"/>
    <w:rsid w:val="00CF0341"/>
    <w:rsid w:val="00CF1D0A"/>
    <w:rsid w:val="00CF2CE4"/>
    <w:rsid w:val="00CF2F24"/>
    <w:rsid w:val="00CF334C"/>
    <w:rsid w:val="00CF354F"/>
    <w:rsid w:val="00CF3AE8"/>
    <w:rsid w:val="00CF4020"/>
    <w:rsid w:val="00CF490E"/>
    <w:rsid w:val="00CF4C5D"/>
    <w:rsid w:val="00CF5AF2"/>
    <w:rsid w:val="00CF5F2D"/>
    <w:rsid w:val="00CF6377"/>
    <w:rsid w:val="00CF6505"/>
    <w:rsid w:val="00CF6862"/>
    <w:rsid w:val="00CF71CE"/>
    <w:rsid w:val="00CF730C"/>
    <w:rsid w:val="00CF73E1"/>
    <w:rsid w:val="00D00519"/>
    <w:rsid w:val="00D008CC"/>
    <w:rsid w:val="00D0166E"/>
    <w:rsid w:val="00D02EF4"/>
    <w:rsid w:val="00D03A91"/>
    <w:rsid w:val="00D03DAB"/>
    <w:rsid w:val="00D03F1E"/>
    <w:rsid w:val="00D047A2"/>
    <w:rsid w:val="00D05264"/>
    <w:rsid w:val="00D05753"/>
    <w:rsid w:val="00D058F0"/>
    <w:rsid w:val="00D066CB"/>
    <w:rsid w:val="00D06C68"/>
    <w:rsid w:val="00D06DD4"/>
    <w:rsid w:val="00D06E4F"/>
    <w:rsid w:val="00D07614"/>
    <w:rsid w:val="00D07BBE"/>
    <w:rsid w:val="00D07E70"/>
    <w:rsid w:val="00D1139F"/>
    <w:rsid w:val="00D114F7"/>
    <w:rsid w:val="00D11C46"/>
    <w:rsid w:val="00D12197"/>
    <w:rsid w:val="00D126AF"/>
    <w:rsid w:val="00D12871"/>
    <w:rsid w:val="00D12C65"/>
    <w:rsid w:val="00D1330C"/>
    <w:rsid w:val="00D13B1B"/>
    <w:rsid w:val="00D13B2F"/>
    <w:rsid w:val="00D142B8"/>
    <w:rsid w:val="00D1442A"/>
    <w:rsid w:val="00D145A4"/>
    <w:rsid w:val="00D145E8"/>
    <w:rsid w:val="00D1482E"/>
    <w:rsid w:val="00D15306"/>
    <w:rsid w:val="00D1553A"/>
    <w:rsid w:val="00D1569D"/>
    <w:rsid w:val="00D15D7A"/>
    <w:rsid w:val="00D16093"/>
    <w:rsid w:val="00D16296"/>
    <w:rsid w:val="00D17342"/>
    <w:rsid w:val="00D173DA"/>
    <w:rsid w:val="00D17814"/>
    <w:rsid w:val="00D17D82"/>
    <w:rsid w:val="00D2070B"/>
    <w:rsid w:val="00D20863"/>
    <w:rsid w:val="00D20F05"/>
    <w:rsid w:val="00D2115E"/>
    <w:rsid w:val="00D213E9"/>
    <w:rsid w:val="00D215C0"/>
    <w:rsid w:val="00D2178A"/>
    <w:rsid w:val="00D21F86"/>
    <w:rsid w:val="00D22297"/>
    <w:rsid w:val="00D2272D"/>
    <w:rsid w:val="00D22820"/>
    <w:rsid w:val="00D22C68"/>
    <w:rsid w:val="00D23029"/>
    <w:rsid w:val="00D237EE"/>
    <w:rsid w:val="00D24693"/>
    <w:rsid w:val="00D256BB"/>
    <w:rsid w:val="00D25A2E"/>
    <w:rsid w:val="00D2681F"/>
    <w:rsid w:val="00D26949"/>
    <w:rsid w:val="00D27344"/>
    <w:rsid w:val="00D27629"/>
    <w:rsid w:val="00D27F01"/>
    <w:rsid w:val="00D3039F"/>
    <w:rsid w:val="00D308E3"/>
    <w:rsid w:val="00D30C0B"/>
    <w:rsid w:val="00D31615"/>
    <w:rsid w:val="00D3193E"/>
    <w:rsid w:val="00D31C72"/>
    <w:rsid w:val="00D325C5"/>
    <w:rsid w:val="00D33045"/>
    <w:rsid w:val="00D33431"/>
    <w:rsid w:val="00D33ED2"/>
    <w:rsid w:val="00D33F29"/>
    <w:rsid w:val="00D3437E"/>
    <w:rsid w:val="00D357FA"/>
    <w:rsid w:val="00D360B2"/>
    <w:rsid w:val="00D3616A"/>
    <w:rsid w:val="00D361E8"/>
    <w:rsid w:val="00D362AB"/>
    <w:rsid w:val="00D37816"/>
    <w:rsid w:val="00D37A95"/>
    <w:rsid w:val="00D37C11"/>
    <w:rsid w:val="00D37DAF"/>
    <w:rsid w:val="00D37F2F"/>
    <w:rsid w:val="00D4029E"/>
    <w:rsid w:val="00D40452"/>
    <w:rsid w:val="00D40BD8"/>
    <w:rsid w:val="00D40F29"/>
    <w:rsid w:val="00D41021"/>
    <w:rsid w:val="00D4117D"/>
    <w:rsid w:val="00D41482"/>
    <w:rsid w:val="00D41A47"/>
    <w:rsid w:val="00D41AA8"/>
    <w:rsid w:val="00D428E1"/>
    <w:rsid w:val="00D43224"/>
    <w:rsid w:val="00D43748"/>
    <w:rsid w:val="00D44178"/>
    <w:rsid w:val="00D44A3F"/>
    <w:rsid w:val="00D44DCD"/>
    <w:rsid w:val="00D45A85"/>
    <w:rsid w:val="00D45D6A"/>
    <w:rsid w:val="00D46306"/>
    <w:rsid w:val="00D46C9D"/>
    <w:rsid w:val="00D47A13"/>
    <w:rsid w:val="00D47E76"/>
    <w:rsid w:val="00D50032"/>
    <w:rsid w:val="00D50251"/>
    <w:rsid w:val="00D503FA"/>
    <w:rsid w:val="00D50A1C"/>
    <w:rsid w:val="00D50B4B"/>
    <w:rsid w:val="00D50BAD"/>
    <w:rsid w:val="00D50C0E"/>
    <w:rsid w:val="00D50CB1"/>
    <w:rsid w:val="00D50EB1"/>
    <w:rsid w:val="00D51492"/>
    <w:rsid w:val="00D5185C"/>
    <w:rsid w:val="00D519FF"/>
    <w:rsid w:val="00D51C54"/>
    <w:rsid w:val="00D51D1C"/>
    <w:rsid w:val="00D51D20"/>
    <w:rsid w:val="00D52004"/>
    <w:rsid w:val="00D52464"/>
    <w:rsid w:val="00D529F2"/>
    <w:rsid w:val="00D52D59"/>
    <w:rsid w:val="00D53A3C"/>
    <w:rsid w:val="00D53D5B"/>
    <w:rsid w:val="00D547DF"/>
    <w:rsid w:val="00D548D7"/>
    <w:rsid w:val="00D55190"/>
    <w:rsid w:val="00D55384"/>
    <w:rsid w:val="00D5549A"/>
    <w:rsid w:val="00D55DFF"/>
    <w:rsid w:val="00D55E90"/>
    <w:rsid w:val="00D561AA"/>
    <w:rsid w:val="00D56389"/>
    <w:rsid w:val="00D569D2"/>
    <w:rsid w:val="00D56D92"/>
    <w:rsid w:val="00D56F4D"/>
    <w:rsid w:val="00D57747"/>
    <w:rsid w:val="00D57921"/>
    <w:rsid w:val="00D57E2F"/>
    <w:rsid w:val="00D61586"/>
    <w:rsid w:val="00D61F7C"/>
    <w:rsid w:val="00D6287F"/>
    <w:rsid w:val="00D62919"/>
    <w:rsid w:val="00D62DC9"/>
    <w:rsid w:val="00D62F25"/>
    <w:rsid w:val="00D63523"/>
    <w:rsid w:val="00D638AF"/>
    <w:rsid w:val="00D63B9D"/>
    <w:rsid w:val="00D63DB3"/>
    <w:rsid w:val="00D6408B"/>
    <w:rsid w:val="00D6425E"/>
    <w:rsid w:val="00D6452F"/>
    <w:rsid w:val="00D645F8"/>
    <w:rsid w:val="00D647CD"/>
    <w:rsid w:val="00D64B6D"/>
    <w:rsid w:val="00D64DBE"/>
    <w:rsid w:val="00D64E2E"/>
    <w:rsid w:val="00D65220"/>
    <w:rsid w:val="00D65AE3"/>
    <w:rsid w:val="00D66057"/>
    <w:rsid w:val="00D6643A"/>
    <w:rsid w:val="00D6644C"/>
    <w:rsid w:val="00D6673B"/>
    <w:rsid w:val="00D66D0B"/>
    <w:rsid w:val="00D6710F"/>
    <w:rsid w:val="00D67321"/>
    <w:rsid w:val="00D7031F"/>
    <w:rsid w:val="00D7066D"/>
    <w:rsid w:val="00D70914"/>
    <w:rsid w:val="00D70E10"/>
    <w:rsid w:val="00D7121B"/>
    <w:rsid w:val="00D716CC"/>
    <w:rsid w:val="00D7176B"/>
    <w:rsid w:val="00D719E6"/>
    <w:rsid w:val="00D72052"/>
    <w:rsid w:val="00D721E6"/>
    <w:rsid w:val="00D7362A"/>
    <w:rsid w:val="00D73928"/>
    <w:rsid w:val="00D73DA0"/>
    <w:rsid w:val="00D73E8F"/>
    <w:rsid w:val="00D74906"/>
    <w:rsid w:val="00D756E4"/>
    <w:rsid w:val="00D756FD"/>
    <w:rsid w:val="00D7593A"/>
    <w:rsid w:val="00D75B87"/>
    <w:rsid w:val="00D76016"/>
    <w:rsid w:val="00D7628E"/>
    <w:rsid w:val="00D77208"/>
    <w:rsid w:val="00D7736A"/>
    <w:rsid w:val="00D7745A"/>
    <w:rsid w:val="00D77914"/>
    <w:rsid w:val="00D77A32"/>
    <w:rsid w:val="00D808EB"/>
    <w:rsid w:val="00D80B58"/>
    <w:rsid w:val="00D8101A"/>
    <w:rsid w:val="00D812F5"/>
    <w:rsid w:val="00D813C3"/>
    <w:rsid w:val="00D81717"/>
    <w:rsid w:val="00D818B5"/>
    <w:rsid w:val="00D82042"/>
    <w:rsid w:val="00D825E4"/>
    <w:rsid w:val="00D82D58"/>
    <w:rsid w:val="00D83C92"/>
    <w:rsid w:val="00D84213"/>
    <w:rsid w:val="00D84D2C"/>
    <w:rsid w:val="00D850F4"/>
    <w:rsid w:val="00D856AB"/>
    <w:rsid w:val="00D85901"/>
    <w:rsid w:val="00D865BF"/>
    <w:rsid w:val="00D867AF"/>
    <w:rsid w:val="00D86FA8"/>
    <w:rsid w:val="00D86FFB"/>
    <w:rsid w:val="00D87E73"/>
    <w:rsid w:val="00D90662"/>
    <w:rsid w:val="00D90783"/>
    <w:rsid w:val="00D9078C"/>
    <w:rsid w:val="00D90B00"/>
    <w:rsid w:val="00D91509"/>
    <w:rsid w:val="00D91D51"/>
    <w:rsid w:val="00D929C4"/>
    <w:rsid w:val="00D932D8"/>
    <w:rsid w:val="00D93701"/>
    <w:rsid w:val="00D938FB"/>
    <w:rsid w:val="00D93992"/>
    <w:rsid w:val="00D93AD7"/>
    <w:rsid w:val="00D93BDD"/>
    <w:rsid w:val="00D93D1F"/>
    <w:rsid w:val="00D93EC1"/>
    <w:rsid w:val="00D954A4"/>
    <w:rsid w:val="00D9568B"/>
    <w:rsid w:val="00D95EB8"/>
    <w:rsid w:val="00D95F2F"/>
    <w:rsid w:val="00D96085"/>
    <w:rsid w:val="00D9642B"/>
    <w:rsid w:val="00D9657B"/>
    <w:rsid w:val="00D96B01"/>
    <w:rsid w:val="00D96D92"/>
    <w:rsid w:val="00D979B0"/>
    <w:rsid w:val="00D979E5"/>
    <w:rsid w:val="00DA0138"/>
    <w:rsid w:val="00DA035C"/>
    <w:rsid w:val="00DA040A"/>
    <w:rsid w:val="00DA04B9"/>
    <w:rsid w:val="00DA0B91"/>
    <w:rsid w:val="00DA1423"/>
    <w:rsid w:val="00DA1CF3"/>
    <w:rsid w:val="00DA1DD8"/>
    <w:rsid w:val="00DA1E17"/>
    <w:rsid w:val="00DA29BE"/>
    <w:rsid w:val="00DA2BFE"/>
    <w:rsid w:val="00DA2E7F"/>
    <w:rsid w:val="00DA3325"/>
    <w:rsid w:val="00DA33B9"/>
    <w:rsid w:val="00DA3610"/>
    <w:rsid w:val="00DA3C22"/>
    <w:rsid w:val="00DA3CCE"/>
    <w:rsid w:val="00DA3DF7"/>
    <w:rsid w:val="00DA3EDE"/>
    <w:rsid w:val="00DA4128"/>
    <w:rsid w:val="00DA43A3"/>
    <w:rsid w:val="00DA484C"/>
    <w:rsid w:val="00DA4E3C"/>
    <w:rsid w:val="00DA531B"/>
    <w:rsid w:val="00DA57D1"/>
    <w:rsid w:val="00DA59FC"/>
    <w:rsid w:val="00DA63D0"/>
    <w:rsid w:val="00DA6C1E"/>
    <w:rsid w:val="00DA72DC"/>
    <w:rsid w:val="00DB0867"/>
    <w:rsid w:val="00DB0CCB"/>
    <w:rsid w:val="00DB0FCD"/>
    <w:rsid w:val="00DB1E7B"/>
    <w:rsid w:val="00DB200A"/>
    <w:rsid w:val="00DB2090"/>
    <w:rsid w:val="00DB220B"/>
    <w:rsid w:val="00DB3F08"/>
    <w:rsid w:val="00DB4247"/>
    <w:rsid w:val="00DB4D9D"/>
    <w:rsid w:val="00DB5030"/>
    <w:rsid w:val="00DB5958"/>
    <w:rsid w:val="00DB5C2E"/>
    <w:rsid w:val="00DB6301"/>
    <w:rsid w:val="00DB6411"/>
    <w:rsid w:val="00DB64EB"/>
    <w:rsid w:val="00DB679C"/>
    <w:rsid w:val="00DB683F"/>
    <w:rsid w:val="00DB7265"/>
    <w:rsid w:val="00DB7306"/>
    <w:rsid w:val="00DB7C54"/>
    <w:rsid w:val="00DC00A9"/>
    <w:rsid w:val="00DC0362"/>
    <w:rsid w:val="00DC09F1"/>
    <w:rsid w:val="00DC0C34"/>
    <w:rsid w:val="00DC0CB7"/>
    <w:rsid w:val="00DC185B"/>
    <w:rsid w:val="00DC212A"/>
    <w:rsid w:val="00DC26CE"/>
    <w:rsid w:val="00DC26DD"/>
    <w:rsid w:val="00DC37C6"/>
    <w:rsid w:val="00DC43E8"/>
    <w:rsid w:val="00DC45BD"/>
    <w:rsid w:val="00DC4D63"/>
    <w:rsid w:val="00DC5016"/>
    <w:rsid w:val="00DC52D8"/>
    <w:rsid w:val="00DC55D2"/>
    <w:rsid w:val="00DC591D"/>
    <w:rsid w:val="00DC5BFE"/>
    <w:rsid w:val="00DC7AB0"/>
    <w:rsid w:val="00DC7CF1"/>
    <w:rsid w:val="00DD004E"/>
    <w:rsid w:val="00DD0440"/>
    <w:rsid w:val="00DD0B36"/>
    <w:rsid w:val="00DD126A"/>
    <w:rsid w:val="00DD16E6"/>
    <w:rsid w:val="00DD22DF"/>
    <w:rsid w:val="00DD27EA"/>
    <w:rsid w:val="00DD284F"/>
    <w:rsid w:val="00DD2DC3"/>
    <w:rsid w:val="00DD37EA"/>
    <w:rsid w:val="00DD3979"/>
    <w:rsid w:val="00DD4274"/>
    <w:rsid w:val="00DD45A3"/>
    <w:rsid w:val="00DD475F"/>
    <w:rsid w:val="00DD492B"/>
    <w:rsid w:val="00DD4B42"/>
    <w:rsid w:val="00DD5720"/>
    <w:rsid w:val="00DD5FDB"/>
    <w:rsid w:val="00DD63AD"/>
    <w:rsid w:val="00DD6BC8"/>
    <w:rsid w:val="00DD7270"/>
    <w:rsid w:val="00DE0E1B"/>
    <w:rsid w:val="00DE0E2A"/>
    <w:rsid w:val="00DE107A"/>
    <w:rsid w:val="00DE128E"/>
    <w:rsid w:val="00DE1942"/>
    <w:rsid w:val="00DE1D25"/>
    <w:rsid w:val="00DE2A4E"/>
    <w:rsid w:val="00DE2AF7"/>
    <w:rsid w:val="00DE2C40"/>
    <w:rsid w:val="00DE3921"/>
    <w:rsid w:val="00DE46B5"/>
    <w:rsid w:val="00DE48C9"/>
    <w:rsid w:val="00DE493A"/>
    <w:rsid w:val="00DE544F"/>
    <w:rsid w:val="00DE54AC"/>
    <w:rsid w:val="00DE5BE9"/>
    <w:rsid w:val="00DE5F5D"/>
    <w:rsid w:val="00DE639E"/>
    <w:rsid w:val="00DE6683"/>
    <w:rsid w:val="00DE6697"/>
    <w:rsid w:val="00DE6923"/>
    <w:rsid w:val="00DE6D9F"/>
    <w:rsid w:val="00DE6EA5"/>
    <w:rsid w:val="00DE70E8"/>
    <w:rsid w:val="00DE7457"/>
    <w:rsid w:val="00DE74EE"/>
    <w:rsid w:val="00DE77A8"/>
    <w:rsid w:val="00DF0141"/>
    <w:rsid w:val="00DF01A4"/>
    <w:rsid w:val="00DF0AF2"/>
    <w:rsid w:val="00DF0B8E"/>
    <w:rsid w:val="00DF11EB"/>
    <w:rsid w:val="00DF134D"/>
    <w:rsid w:val="00DF16F1"/>
    <w:rsid w:val="00DF203B"/>
    <w:rsid w:val="00DF21CF"/>
    <w:rsid w:val="00DF2455"/>
    <w:rsid w:val="00DF312D"/>
    <w:rsid w:val="00DF395D"/>
    <w:rsid w:val="00DF3AF2"/>
    <w:rsid w:val="00DF3B5B"/>
    <w:rsid w:val="00DF4038"/>
    <w:rsid w:val="00DF428B"/>
    <w:rsid w:val="00DF526E"/>
    <w:rsid w:val="00DF58CA"/>
    <w:rsid w:val="00DF5F01"/>
    <w:rsid w:val="00DF6AA9"/>
    <w:rsid w:val="00DF7099"/>
    <w:rsid w:val="00E00522"/>
    <w:rsid w:val="00E00804"/>
    <w:rsid w:val="00E00AA0"/>
    <w:rsid w:val="00E00BCD"/>
    <w:rsid w:val="00E00C38"/>
    <w:rsid w:val="00E00CA2"/>
    <w:rsid w:val="00E01600"/>
    <w:rsid w:val="00E0191D"/>
    <w:rsid w:val="00E02A6C"/>
    <w:rsid w:val="00E04196"/>
    <w:rsid w:val="00E041F9"/>
    <w:rsid w:val="00E04595"/>
    <w:rsid w:val="00E046E9"/>
    <w:rsid w:val="00E0481A"/>
    <w:rsid w:val="00E04FE9"/>
    <w:rsid w:val="00E05269"/>
    <w:rsid w:val="00E05A75"/>
    <w:rsid w:val="00E05E0C"/>
    <w:rsid w:val="00E05F19"/>
    <w:rsid w:val="00E062F4"/>
    <w:rsid w:val="00E0649E"/>
    <w:rsid w:val="00E06701"/>
    <w:rsid w:val="00E0710C"/>
    <w:rsid w:val="00E0715F"/>
    <w:rsid w:val="00E07402"/>
    <w:rsid w:val="00E105FB"/>
    <w:rsid w:val="00E10626"/>
    <w:rsid w:val="00E107FD"/>
    <w:rsid w:val="00E10E5D"/>
    <w:rsid w:val="00E11317"/>
    <w:rsid w:val="00E120C6"/>
    <w:rsid w:val="00E126B6"/>
    <w:rsid w:val="00E12BCA"/>
    <w:rsid w:val="00E13038"/>
    <w:rsid w:val="00E131AA"/>
    <w:rsid w:val="00E1390F"/>
    <w:rsid w:val="00E1414D"/>
    <w:rsid w:val="00E15127"/>
    <w:rsid w:val="00E155E7"/>
    <w:rsid w:val="00E15D93"/>
    <w:rsid w:val="00E161F3"/>
    <w:rsid w:val="00E163C8"/>
    <w:rsid w:val="00E16A9D"/>
    <w:rsid w:val="00E16B61"/>
    <w:rsid w:val="00E16D76"/>
    <w:rsid w:val="00E16D8B"/>
    <w:rsid w:val="00E16F92"/>
    <w:rsid w:val="00E17267"/>
    <w:rsid w:val="00E17AA5"/>
    <w:rsid w:val="00E17CE6"/>
    <w:rsid w:val="00E17F1C"/>
    <w:rsid w:val="00E17F4E"/>
    <w:rsid w:val="00E20200"/>
    <w:rsid w:val="00E20330"/>
    <w:rsid w:val="00E2037C"/>
    <w:rsid w:val="00E20470"/>
    <w:rsid w:val="00E20CE2"/>
    <w:rsid w:val="00E20F50"/>
    <w:rsid w:val="00E211CE"/>
    <w:rsid w:val="00E218B5"/>
    <w:rsid w:val="00E222D7"/>
    <w:rsid w:val="00E2230C"/>
    <w:rsid w:val="00E2342F"/>
    <w:rsid w:val="00E23675"/>
    <w:rsid w:val="00E23B3D"/>
    <w:rsid w:val="00E23DCB"/>
    <w:rsid w:val="00E249D0"/>
    <w:rsid w:val="00E24D99"/>
    <w:rsid w:val="00E2569A"/>
    <w:rsid w:val="00E25B51"/>
    <w:rsid w:val="00E25C93"/>
    <w:rsid w:val="00E25CD5"/>
    <w:rsid w:val="00E26011"/>
    <w:rsid w:val="00E26194"/>
    <w:rsid w:val="00E2676D"/>
    <w:rsid w:val="00E26781"/>
    <w:rsid w:val="00E26E07"/>
    <w:rsid w:val="00E26E79"/>
    <w:rsid w:val="00E27402"/>
    <w:rsid w:val="00E275C0"/>
    <w:rsid w:val="00E275DF"/>
    <w:rsid w:val="00E276FD"/>
    <w:rsid w:val="00E27782"/>
    <w:rsid w:val="00E27B1C"/>
    <w:rsid w:val="00E3109F"/>
    <w:rsid w:val="00E31F4E"/>
    <w:rsid w:val="00E3200E"/>
    <w:rsid w:val="00E335D7"/>
    <w:rsid w:val="00E34A84"/>
    <w:rsid w:val="00E34B36"/>
    <w:rsid w:val="00E35BF4"/>
    <w:rsid w:val="00E36ACF"/>
    <w:rsid w:val="00E36C21"/>
    <w:rsid w:val="00E36D59"/>
    <w:rsid w:val="00E36EFA"/>
    <w:rsid w:val="00E36FD4"/>
    <w:rsid w:val="00E37357"/>
    <w:rsid w:val="00E375ED"/>
    <w:rsid w:val="00E3781F"/>
    <w:rsid w:val="00E37D18"/>
    <w:rsid w:val="00E37FA2"/>
    <w:rsid w:val="00E408FB"/>
    <w:rsid w:val="00E40F7C"/>
    <w:rsid w:val="00E417B9"/>
    <w:rsid w:val="00E41830"/>
    <w:rsid w:val="00E4239F"/>
    <w:rsid w:val="00E42504"/>
    <w:rsid w:val="00E426A4"/>
    <w:rsid w:val="00E4275D"/>
    <w:rsid w:val="00E4314B"/>
    <w:rsid w:val="00E4321D"/>
    <w:rsid w:val="00E433FC"/>
    <w:rsid w:val="00E4380B"/>
    <w:rsid w:val="00E43C03"/>
    <w:rsid w:val="00E44AE5"/>
    <w:rsid w:val="00E44BD3"/>
    <w:rsid w:val="00E44E71"/>
    <w:rsid w:val="00E457FB"/>
    <w:rsid w:val="00E45D15"/>
    <w:rsid w:val="00E4647F"/>
    <w:rsid w:val="00E464C9"/>
    <w:rsid w:val="00E46AFA"/>
    <w:rsid w:val="00E46B73"/>
    <w:rsid w:val="00E46FEE"/>
    <w:rsid w:val="00E5008B"/>
    <w:rsid w:val="00E50256"/>
    <w:rsid w:val="00E505CA"/>
    <w:rsid w:val="00E5131A"/>
    <w:rsid w:val="00E51EFA"/>
    <w:rsid w:val="00E52572"/>
    <w:rsid w:val="00E533EA"/>
    <w:rsid w:val="00E5353C"/>
    <w:rsid w:val="00E53627"/>
    <w:rsid w:val="00E53717"/>
    <w:rsid w:val="00E5469F"/>
    <w:rsid w:val="00E54741"/>
    <w:rsid w:val="00E5491F"/>
    <w:rsid w:val="00E5657A"/>
    <w:rsid w:val="00E56C9B"/>
    <w:rsid w:val="00E5732F"/>
    <w:rsid w:val="00E57684"/>
    <w:rsid w:val="00E60442"/>
    <w:rsid w:val="00E6167A"/>
    <w:rsid w:val="00E6218C"/>
    <w:rsid w:val="00E621B1"/>
    <w:rsid w:val="00E621BA"/>
    <w:rsid w:val="00E624FC"/>
    <w:rsid w:val="00E6264A"/>
    <w:rsid w:val="00E6290F"/>
    <w:rsid w:val="00E62911"/>
    <w:rsid w:val="00E62A6D"/>
    <w:rsid w:val="00E62D71"/>
    <w:rsid w:val="00E62FFB"/>
    <w:rsid w:val="00E634EC"/>
    <w:rsid w:val="00E63812"/>
    <w:rsid w:val="00E63968"/>
    <w:rsid w:val="00E64222"/>
    <w:rsid w:val="00E64BE4"/>
    <w:rsid w:val="00E64FC6"/>
    <w:rsid w:val="00E6513C"/>
    <w:rsid w:val="00E65F81"/>
    <w:rsid w:val="00E66421"/>
    <w:rsid w:val="00E66597"/>
    <w:rsid w:val="00E6688D"/>
    <w:rsid w:val="00E673AA"/>
    <w:rsid w:val="00E67A10"/>
    <w:rsid w:val="00E67D13"/>
    <w:rsid w:val="00E67D3B"/>
    <w:rsid w:val="00E67F42"/>
    <w:rsid w:val="00E703B5"/>
    <w:rsid w:val="00E705AF"/>
    <w:rsid w:val="00E7073A"/>
    <w:rsid w:val="00E7087A"/>
    <w:rsid w:val="00E71722"/>
    <w:rsid w:val="00E717F5"/>
    <w:rsid w:val="00E72BA9"/>
    <w:rsid w:val="00E72C5B"/>
    <w:rsid w:val="00E730BB"/>
    <w:rsid w:val="00E7316F"/>
    <w:rsid w:val="00E731AE"/>
    <w:rsid w:val="00E73339"/>
    <w:rsid w:val="00E733DA"/>
    <w:rsid w:val="00E7346F"/>
    <w:rsid w:val="00E73AFC"/>
    <w:rsid w:val="00E73C5E"/>
    <w:rsid w:val="00E743FA"/>
    <w:rsid w:val="00E74CDB"/>
    <w:rsid w:val="00E75A6E"/>
    <w:rsid w:val="00E7605F"/>
    <w:rsid w:val="00E76EE3"/>
    <w:rsid w:val="00E77134"/>
    <w:rsid w:val="00E779A9"/>
    <w:rsid w:val="00E77DE4"/>
    <w:rsid w:val="00E80117"/>
    <w:rsid w:val="00E827D8"/>
    <w:rsid w:val="00E8290E"/>
    <w:rsid w:val="00E834F3"/>
    <w:rsid w:val="00E83A8C"/>
    <w:rsid w:val="00E83C48"/>
    <w:rsid w:val="00E83D9C"/>
    <w:rsid w:val="00E83FDA"/>
    <w:rsid w:val="00E84A69"/>
    <w:rsid w:val="00E85BCF"/>
    <w:rsid w:val="00E85BF5"/>
    <w:rsid w:val="00E85D1D"/>
    <w:rsid w:val="00E85FFC"/>
    <w:rsid w:val="00E86926"/>
    <w:rsid w:val="00E86B45"/>
    <w:rsid w:val="00E86BCC"/>
    <w:rsid w:val="00E86C22"/>
    <w:rsid w:val="00E87540"/>
    <w:rsid w:val="00E9056F"/>
    <w:rsid w:val="00E9276A"/>
    <w:rsid w:val="00E93AAA"/>
    <w:rsid w:val="00E94215"/>
    <w:rsid w:val="00E943A2"/>
    <w:rsid w:val="00E94C40"/>
    <w:rsid w:val="00E95001"/>
    <w:rsid w:val="00E95102"/>
    <w:rsid w:val="00E953B5"/>
    <w:rsid w:val="00E95998"/>
    <w:rsid w:val="00E95A02"/>
    <w:rsid w:val="00E95C78"/>
    <w:rsid w:val="00E96405"/>
    <w:rsid w:val="00E96CA8"/>
    <w:rsid w:val="00E97165"/>
    <w:rsid w:val="00E97377"/>
    <w:rsid w:val="00E97836"/>
    <w:rsid w:val="00E97E3E"/>
    <w:rsid w:val="00EA0091"/>
    <w:rsid w:val="00EA03E5"/>
    <w:rsid w:val="00EA137F"/>
    <w:rsid w:val="00EA174E"/>
    <w:rsid w:val="00EA229C"/>
    <w:rsid w:val="00EA2584"/>
    <w:rsid w:val="00EA2B59"/>
    <w:rsid w:val="00EA3176"/>
    <w:rsid w:val="00EA3B28"/>
    <w:rsid w:val="00EA43CF"/>
    <w:rsid w:val="00EA44EA"/>
    <w:rsid w:val="00EA4A69"/>
    <w:rsid w:val="00EA5166"/>
    <w:rsid w:val="00EA51D6"/>
    <w:rsid w:val="00EA652D"/>
    <w:rsid w:val="00EA65CB"/>
    <w:rsid w:val="00EA6B56"/>
    <w:rsid w:val="00EA6BC5"/>
    <w:rsid w:val="00EA712D"/>
    <w:rsid w:val="00EA7BBE"/>
    <w:rsid w:val="00EB0876"/>
    <w:rsid w:val="00EB0B5E"/>
    <w:rsid w:val="00EB1105"/>
    <w:rsid w:val="00EB11E3"/>
    <w:rsid w:val="00EB1B8A"/>
    <w:rsid w:val="00EB2B61"/>
    <w:rsid w:val="00EB2C34"/>
    <w:rsid w:val="00EB2E6C"/>
    <w:rsid w:val="00EB3242"/>
    <w:rsid w:val="00EB3243"/>
    <w:rsid w:val="00EB3CE6"/>
    <w:rsid w:val="00EB3EBF"/>
    <w:rsid w:val="00EB4143"/>
    <w:rsid w:val="00EB48DD"/>
    <w:rsid w:val="00EB5149"/>
    <w:rsid w:val="00EB56A9"/>
    <w:rsid w:val="00EB5CD9"/>
    <w:rsid w:val="00EB63F0"/>
    <w:rsid w:val="00EB66E3"/>
    <w:rsid w:val="00EB67E1"/>
    <w:rsid w:val="00EB6C2C"/>
    <w:rsid w:val="00EB72AF"/>
    <w:rsid w:val="00EB73BE"/>
    <w:rsid w:val="00EC049D"/>
    <w:rsid w:val="00EC0577"/>
    <w:rsid w:val="00EC08D7"/>
    <w:rsid w:val="00EC10CD"/>
    <w:rsid w:val="00EC1429"/>
    <w:rsid w:val="00EC1609"/>
    <w:rsid w:val="00EC193C"/>
    <w:rsid w:val="00EC19B9"/>
    <w:rsid w:val="00EC1D51"/>
    <w:rsid w:val="00EC1E5E"/>
    <w:rsid w:val="00EC21EB"/>
    <w:rsid w:val="00EC2EA6"/>
    <w:rsid w:val="00EC33A0"/>
    <w:rsid w:val="00EC393F"/>
    <w:rsid w:val="00EC39FF"/>
    <w:rsid w:val="00EC45DF"/>
    <w:rsid w:val="00EC4BBB"/>
    <w:rsid w:val="00EC4CDD"/>
    <w:rsid w:val="00EC55C1"/>
    <w:rsid w:val="00EC5E15"/>
    <w:rsid w:val="00EC6019"/>
    <w:rsid w:val="00EC607B"/>
    <w:rsid w:val="00EC6297"/>
    <w:rsid w:val="00EC63E2"/>
    <w:rsid w:val="00EC6506"/>
    <w:rsid w:val="00EC701D"/>
    <w:rsid w:val="00EC71C2"/>
    <w:rsid w:val="00EC7679"/>
    <w:rsid w:val="00EC76D2"/>
    <w:rsid w:val="00ED01E0"/>
    <w:rsid w:val="00ED0C7F"/>
    <w:rsid w:val="00ED0C96"/>
    <w:rsid w:val="00ED1218"/>
    <w:rsid w:val="00ED1467"/>
    <w:rsid w:val="00ED22F5"/>
    <w:rsid w:val="00ED2B42"/>
    <w:rsid w:val="00ED2CA6"/>
    <w:rsid w:val="00ED3081"/>
    <w:rsid w:val="00ED3B7F"/>
    <w:rsid w:val="00ED3EEB"/>
    <w:rsid w:val="00ED4B5D"/>
    <w:rsid w:val="00ED4C13"/>
    <w:rsid w:val="00ED5CE0"/>
    <w:rsid w:val="00ED5FB6"/>
    <w:rsid w:val="00ED6034"/>
    <w:rsid w:val="00ED673E"/>
    <w:rsid w:val="00ED6DD6"/>
    <w:rsid w:val="00ED776F"/>
    <w:rsid w:val="00ED798A"/>
    <w:rsid w:val="00ED7DFA"/>
    <w:rsid w:val="00EE0196"/>
    <w:rsid w:val="00EE0640"/>
    <w:rsid w:val="00EE0649"/>
    <w:rsid w:val="00EE0964"/>
    <w:rsid w:val="00EE0B6F"/>
    <w:rsid w:val="00EE16A7"/>
    <w:rsid w:val="00EE19BC"/>
    <w:rsid w:val="00EE1DEA"/>
    <w:rsid w:val="00EE2286"/>
    <w:rsid w:val="00EE23AD"/>
    <w:rsid w:val="00EE23F8"/>
    <w:rsid w:val="00EE2D1E"/>
    <w:rsid w:val="00EE3685"/>
    <w:rsid w:val="00EE381A"/>
    <w:rsid w:val="00EE3921"/>
    <w:rsid w:val="00EE3ABB"/>
    <w:rsid w:val="00EE413F"/>
    <w:rsid w:val="00EE4E18"/>
    <w:rsid w:val="00EE4F1B"/>
    <w:rsid w:val="00EE5363"/>
    <w:rsid w:val="00EE5413"/>
    <w:rsid w:val="00EE5485"/>
    <w:rsid w:val="00EE5ED8"/>
    <w:rsid w:val="00EE6154"/>
    <w:rsid w:val="00EE6B57"/>
    <w:rsid w:val="00EE71CA"/>
    <w:rsid w:val="00EE772B"/>
    <w:rsid w:val="00EE773C"/>
    <w:rsid w:val="00EE7A90"/>
    <w:rsid w:val="00EF01F6"/>
    <w:rsid w:val="00EF03BC"/>
    <w:rsid w:val="00EF03F5"/>
    <w:rsid w:val="00EF0426"/>
    <w:rsid w:val="00EF0499"/>
    <w:rsid w:val="00EF055C"/>
    <w:rsid w:val="00EF09A0"/>
    <w:rsid w:val="00EF0B2F"/>
    <w:rsid w:val="00EF0E8E"/>
    <w:rsid w:val="00EF1102"/>
    <w:rsid w:val="00EF19F1"/>
    <w:rsid w:val="00EF2AD8"/>
    <w:rsid w:val="00EF2F37"/>
    <w:rsid w:val="00EF2F85"/>
    <w:rsid w:val="00EF35EC"/>
    <w:rsid w:val="00EF363A"/>
    <w:rsid w:val="00EF3E0D"/>
    <w:rsid w:val="00EF402D"/>
    <w:rsid w:val="00EF54AC"/>
    <w:rsid w:val="00EF65C5"/>
    <w:rsid w:val="00EF693A"/>
    <w:rsid w:val="00EF7274"/>
    <w:rsid w:val="00EF7452"/>
    <w:rsid w:val="00EF765F"/>
    <w:rsid w:val="00EF77DA"/>
    <w:rsid w:val="00EF7EA5"/>
    <w:rsid w:val="00F0020A"/>
    <w:rsid w:val="00F00250"/>
    <w:rsid w:val="00F003A7"/>
    <w:rsid w:val="00F01FF7"/>
    <w:rsid w:val="00F024AD"/>
    <w:rsid w:val="00F02A85"/>
    <w:rsid w:val="00F02FE7"/>
    <w:rsid w:val="00F03AAD"/>
    <w:rsid w:val="00F03B99"/>
    <w:rsid w:val="00F04157"/>
    <w:rsid w:val="00F04429"/>
    <w:rsid w:val="00F05636"/>
    <w:rsid w:val="00F05960"/>
    <w:rsid w:val="00F05F84"/>
    <w:rsid w:val="00F066FF"/>
    <w:rsid w:val="00F06BB1"/>
    <w:rsid w:val="00F1015B"/>
    <w:rsid w:val="00F108DE"/>
    <w:rsid w:val="00F11FBB"/>
    <w:rsid w:val="00F1263A"/>
    <w:rsid w:val="00F131AE"/>
    <w:rsid w:val="00F13FB3"/>
    <w:rsid w:val="00F14075"/>
    <w:rsid w:val="00F14207"/>
    <w:rsid w:val="00F142E4"/>
    <w:rsid w:val="00F143E4"/>
    <w:rsid w:val="00F14D11"/>
    <w:rsid w:val="00F14DEE"/>
    <w:rsid w:val="00F14E20"/>
    <w:rsid w:val="00F14FBD"/>
    <w:rsid w:val="00F1518E"/>
    <w:rsid w:val="00F152DD"/>
    <w:rsid w:val="00F158B5"/>
    <w:rsid w:val="00F164CA"/>
    <w:rsid w:val="00F16BB6"/>
    <w:rsid w:val="00F17190"/>
    <w:rsid w:val="00F17890"/>
    <w:rsid w:val="00F17D65"/>
    <w:rsid w:val="00F17F8C"/>
    <w:rsid w:val="00F20080"/>
    <w:rsid w:val="00F207AA"/>
    <w:rsid w:val="00F21472"/>
    <w:rsid w:val="00F21A06"/>
    <w:rsid w:val="00F21A38"/>
    <w:rsid w:val="00F22188"/>
    <w:rsid w:val="00F22976"/>
    <w:rsid w:val="00F230BB"/>
    <w:rsid w:val="00F23201"/>
    <w:rsid w:val="00F233F4"/>
    <w:rsid w:val="00F23868"/>
    <w:rsid w:val="00F23ADF"/>
    <w:rsid w:val="00F23C0E"/>
    <w:rsid w:val="00F23C4A"/>
    <w:rsid w:val="00F23CFF"/>
    <w:rsid w:val="00F24B1F"/>
    <w:rsid w:val="00F25368"/>
    <w:rsid w:val="00F255EF"/>
    <w:rsid w:val="00F25712"/>
    <w:rsid w:val="00F2690A"/>
    <w:rsid w:val="00F26A8F"/>
    <w:rsid w:val="00F26F9F"/>
    <w:rsid w:val="00F271DB"/>
    <w:rsid w:val="00F277AE"/>
    <w:rsid w:val="00F278FD"/>
    <w:rsid w:val="00F302EC"/>
    <w:rsid w:val="00F30372"/>
    <w:rsid w:val="00F3127D"/>
    <w:rsid w:val="00F313E8"/>
    <w:rsid w:val="00F31F03"/>
    <w:rsid w:val="00F3203E"/>
    <w:rsid w:val="00F3230F"/>
    <w:rsid w:val="00F32314"/>
    <w:rsid w:val="00F327CD"/>
    <w:rsid w:val="00F329BC"/>
    <w:rsid w:val="00F32B02"/>
    <w:rsid w:val="00F336D4"/>
    <w:rsid w:val="00F33771"/>
    <w:rsid w:val="00F342B1"/>
    <w:rsid w:val="00F34692"/>
    <w:rsid w:val="00F34D08"/>
    <w:rsid w:val="00F34E34"/>
    <w:rsid w:val="00F34EBD"/>
    <w:rsid w:val="00F35203"/>
    <w:rsid w:val="00F3551D"/>
    <w:rsid w:val="00F35623"/>
    <w:rsid w:val="00F35BA8"/>
    <w:rsid w:val="00F362BD"/>
    <w:rsid w:val="00F363B2"/>
    <w:rsid w:val="00F3799A"/>
    <w:rsid w:val="00F37F12"/>
    <w:rsid w:val="00F40415"/>
    <w:rsid w:val="00F40804"/>
    <w:rsid w:val="00F415DF"/>
    <w:rsid w:val="00F41934"/>
    <w:rsid w:val="00F429CF"/>
    <w:rsid w:val="00F42A1A"/>
    <w:rsid w:val="00F42CFF"/>
    <w:rsid w:val="00F430F3"/>
    <w:rsid w:val="00F43A29"/>
    <w:rsid w:val="00F43D4F"/>
    <w:rsid w:val="00F44435"/>
    <w:rsid w:val="00F44EFA"/>
    <w:rsid w:val="00F452E4"/>
    <w:rsid w:val="00F45695"/>
    <w:rsid w:val="00F4569E"/>
    <w:rsid w:val="00F45878"/>
    <w:rsid w:val="00F4588A"/>
    <w:rsid w:val="00F462CB"/>
    <w:rsid w:val="00F46795"/>
    <w:rsid w:val="00F46BE9"/>
    <w:rsid w:val="00F47574"/>
    <w:rsid w:val="00F475F1"/>
    <w:rsid w:val="00F47800"/>
    <w:rsid w:val="00F47C7F"/>
    <w:rsid w:val="00F47EED"/>
    <w:rsid w:val="00F500C0"/>
    <w:rsid w:val="00F50C06"/>
    <w:rsid w:val="00F520C0"/>
    <w:rsid w:val="00F523C9"/>
    <w:rsid w:val="00F5271F"/>
    <w:rsid w:val="00F5273C"/>
    <w:rsid w:val="00F537BF"/>
    <w:rsid w:val="00F539C9"/>
    <w:rsid w:val="00F53F3D"/>
    <w:rsid w:val="00F54259"/>
    <w:rsid w:val="00F54EB9"/>
    <w:rsid w:val="00F55229"/>
    <w:rsid w:val="00F55D9B"/>
    <w:rsid w:val="00F564BA"/>
    <w:rsid w:val="00F56684"/>
    <w:rsid w:val="00F5682F"/>
    <w:rsid w:val="00F56E57"/>
    <w:rsid w:val="00F572F4"/>
    <w:rsid w:val="00F57B7C"/>
    <w:rsid w:val="00F57CDC"/>
    <w:rsid w:val="00F61744"/>
    <w:rsid w:val="00F61762"/>
    <w:rsid w:val="00F6190B"/>
    <w:rsid w:val="00F619E7"/>
    <w:rsid w:val="00F621C6"/>
    <w:rsid w:val="00F622C0"/>
    <w:rsid w:val="00F62545"/>
    <w:rsid w:val="00F626F6"/>
    <w:rsid w:val="00F636F1"/>
    <w:rsid w:val="00F6409C"/>
    <w:rsid w:val="00F64180"/>
    <w:rsid w:val="00F6425D"/>
    <w:rsid w:val="00F64518"/>
    <w:rsid w:val="00F65587"/>
    <w:rsid w:val="00F65B4F"/>
    <w:rsid w:val="00F65CDF"/>
    <w:rsid w:val="00F65E3E"/>
    <w:rsid w:val="00F65EB8"/>
    <w:rsid w:val="00F66559"/>
    <w:rsid w:val="00F66867"/>
    <w:rsid w:val="00F669BE"/>
    <w:rsid w:val="00F66B12"/>
    <w:rsid w:val="00F66EFF"/>
    <w:rsid w:val="00F6731E"/>
    <w:rsid w:val="00F67E71"/>
    <w:rsid w:val="00F7052E"/>
    <w:rsid w:val="00F708BB"/>
    <w:rsid w:val="00F70957"/>
    <w:rsid w:val="00F71361"/>
    <w:rsid w:val="00F71BC8"/>
    <w:rsid w:val="00F71C9A"/>
    <w:rsid w:val="00F71E30"/>
    <w:rsid w:val="00F727D0"/>
    <w:rsid w:val="00F73093"/>
    <w:rsid w:val="00F745EC"/>
    <w:rsid w:val="00F748EA"/>
    <w:rsid w:val="00F74C86"/>
    <w:rsid w:val="00F753FB"/>
    <w:rsid w:val="00F75525"/>
    <w:rsid w:val="00F75ADC"/>
    <w:rsid w:val="00F75DCA"/>
    <w:rsid w:val="00F76088"/>
    <w:rsid w:val="00F76AD0"/>
    <w:rsid w:val="00F76C55"/>
    <w:rsid w:val="00F775BA"/>
    <w:rsid w:val="00F804F9"/>
    <w:rsid w:val="00F8074A"/>
    <w:rsid w:val="00F80BFB"/>
    <w:rsid w:val="00F8125A"/>
    <w:rsid w:val="00F821EE"/>
    <w:rsid w:val="00F8263D"/>
    <w:rsid w:val="00F831F0"/>
    <w:rsid w:val="00F834B4"/>
    <w:rsid w:val="00F83783"/>
    <w:rsid w:val="00F83C61"/>
    <w:rsid w:val="00F83CB8"/>
    <w:rsid w:val="00F84F07"/>
    <w:rsid w:val="00F85657"/>
    <w:rsid w:val="00F85727"/>
    <w:rsid w:val="00F85EAC"/>
    <w:rsid w:val="00F870F4"/>
    <w:rsid w:val="00F875DC"/>
    <w:rsid w:val="00F87C08"/>
    <w:rsid w:val="00F87CA4"/>
    <w:rsid w:val="00F900C2"/>
    <w:rsid w:val="00F90397"/>
    <w:rsid w:val="00F908D3"/>
    <w:rsid w:val="00F90ABF"/>
    <w:rsid w:val="00F9100E"/>
    <w:rsid w:val="00F919ED"/>
    <w:rsid w:val="00F91D8B"/>
    <w:rsid w:val="00F92597"/>
    <w:rsid w:val="00F92D16"/>
    <w:rsid w:val="00F9302B"/>
    <w:rsid w:val="00F930AC"/>
    <w:rsid w:val="00F9316C"/>
    <w:rsid w:val="00F933D0"/>
    <w:rsid w:val="00F93734"/>
    <w:rsid w:val="00F93B4D"/>
    <w:rsid w:val="00F93C01"/>
    <w:rsid w:val="00F946DA"/>
    <w:rsid w:val="00F94E8F"/>
    <w:rsid w:val="00F960D1"/>
    <w:rsid w:val="00F963C0"/>
    <w:rsid w:val="00F9659E"/>
    <w:rsid w:val="00F97066"/>
    <w:rsid w:val="00F973D4"/>
    <w:rsid w:val="00F977A7"/>
    <w:rsid w:val="00FA0138"/>
    <w:rsid w:val="00FA0221"/>
    <w:rsid w:val="00FA16E7"/>
    <w:rsid w:val="00FA2388"/>
    <w:rsid w:val="00FA2600"/>
    <w:rsid w:val="00FA320B"/>
    <w:rsid w:val="00FA3610"/>
    <w:rsid w:val="00FA3D3C"/>
    <w:rsid w:val="00FA3D81"/>
    <w:rsid w:val="00FA3EAB"/>
    <w:rsid w:val="00FA4211"/>
    <w:rsid w:val="00FA4640"/>
    <w:rsid w:val="00FA4735"/>
    <w:rsid w:val="00FA4AAE"/>
    <w:rsid w:val="00FA50BA"/>
    <w:rsid w:val="00FA5C87"/>
    <w:rsid w:val="00FA6220"/>
    <w:rsid w:val="00FA6B05"/>
    <w:rsid w:val="00FA706B"/>
    <w:rsid w:val="00FA776A"/>
    <w:rsid w:val="00FA79FA"/>
    <w:rsid w:val="00FA7ADE"/>
    <w:rsid w:val="00FA7EDE"/>
    <w:rsid w:val="00FB0C10"/>
    <w:rsid w:val="00FB0D97"/>
    <w:rsid w:val="00FB118A"/>
    <w:rsid w:val="00FB1608"/>
    <w:rsid w:val="00FB24C9"/>
    <w:rsid w:val="00FB278C"/>
    <w:rsid w:val="00FB2998"/>
    <w:rsid w:val="00FB2CE6"/>
    <w:rsid w:val="00FB2D15"/>
    <w:rsid w:val="00FB32B4"/>
    <w:rsid w:val="00FB331B"/>
    <w:rsid w:val="00FB38B9"/>
    <w:rsid w:val="00FB3AAF"/>
    <w:rsid w:val="00FB3D02"/>
    <w:rsid w:val="00FB3F5B"/>
    <w:rsid w:val="00FB41BC"/>
    <w:rsid w:val="00FB42AF"/>
    <w:rsid w:val="00FB45AB"/>
    <w:rsid w:val="00FB4A5E"/>
    <w:rsid w:val="00FB62AE"/>
    <w:rsid w:val="00FB62B9"/>
    <w:rsid w:val="00FB71A8"/>
    <w:rsid w:val="00FB7600"/>
    <w:rsid w:val="00FB7FCD"/>
    <w:rsid w:val="00FC046D"/>
    <w:rsid w:val="00FC0A5D"/>
    <w:rsid w:val="00FC0CB0"/>
    <w:rsid w:val="00FC0F21"/>
    <w:rsid w:val="00FC136D"/>
    <w:rsid w:val="00FC2102"/>
    <w:rsid w:val="00FC2269"/>
    <w:rsid w:val="00FC22C4"/>
    <w:rsid w:val="00FC2504"/>
    <w:rsid w:val="00FC2A24"/>
    <w:rsid w:val="00FC3113"/>
    <w:rsid w:val="00FC38DD"/>
    <w:rsid w:val="00FC3994"/>
    <w:rsid w:val="00FC40EF"/>
    <w:rsid w:val="00FC4541"/>
    <w:rsid w:val="00FC4656"/>
    <w:rsid w:val="00FC4C16"/>
    <w:rsid w:val="00FC4F4A"/>
    <w:rsid w:val="00FC52C7"/>
    <w:rsid w:val="00FC5F2D"/>
    <w:rsid w:val="00FC603F"/>
    <w:rsid w:val="00FC63FC"/>
    <w:rsid w:val="00FC6AD3"/>
    <w:rsid w:val="00FC70F6"/>
    <w:rsid w:val="00FC73EE"/>
    <w:rsid w:val="00FC7FAA"/>
    <w:rsid w:val="00FD025C"/>
    <w:rsid w:val="00FD096F"/>
    <w:rsid w:val="00FD09F6"/>
    <w:rsid w:val="00FD127A"/>
    <w:rsid w:val="00FD1468"/>
    <w:rsid w:val="00FD19A8"/>
    <w:rsid w:val="00FD2150"/>
    <w:rsid w:val="00FD2202"/>
    <w:rsid w:val="00FD2676"/>
    <w:rsid w:val="00FD2ACD"/>
    <w:rsid w:val="00FD2D3D"/>
    <w:rsid w:val="00FD2FF9"/>
    <w:rsid w:val="00FD4750"/>
    <w:rsid w:val="00FD4B3A"/>
    <w:rsid w:val="00FD563F"/>
    <w:rsid w:val="00FD5B7C"/>
    <w:rsid w:val="00FD65CE"/>
    <w:rsid w:val="00FD6AF0"/>
    <w:rsid w:val="00FD6D56"/>
    <w:rsid w:val="00FD7321"/>
    <w:rsid w:val="00FD74AC"/>
    <w:rsid w:val="00FE06DD"/>
    <w:rsid w:val="00FE0958"/>
    <w:rsid w:val="00FE113D"/>
    <w:rsid w:val="00FE13D4"/>
    <w:rsid w:val="00FE1CD9"/>
    <w:rsid w:val="00FE1E45"/>
    <w:rsid w:val="00FE20D6"/>
    <w:rsid w:val="00FE25E6"/>
    <w:rsid w:val="00FE2672"/>
    <w:rsid w:val="00FE2B12"/>
    <w:rsid w:val="00FE38CE"/>
    <w:rsid w:val="00FE4C58"/>
    <w:rsid w:val="00FE5614"/>
    <w:rsid w:val="00FE616C"/>
    <w:rsid w:val="00FE6314"/>
    <w:rsid w:val="00FE666A"/>
    <w:rsid w:val="00FE6EF5"/>
    <w:rsid w:val="00FE71D0"/>
    <w:rsid w:val="00FE7584"/>
    <w:rsid w:val="00FE796E"/>
    <w:rsid w:val="00FF054D"/>
    <w:rsid w:val="00FF0AFB"/>
    <w:rsid w:val="00FF26E4"/>
    <w:rsid w:val="00FF27B6"/>
    <w:rsid w:val="00FF2B09"/>
    <w:rsid w:val="00FF2F9D"/>
    <w:rsid w:val="00FF33FE"/>
    <w:rsid w:val="00FF42C6"/>
    <w:rsid w:val="00FF43BB"/>
    <w:rsid w:val="00FF441C"/>
    <w:rsid w:val="00FF514D"/>
    <w:rsid w:val="00FF55DF"/>
    <w:rsid w:val="00FF590D"/>
    <w:rsid w:val="00FF624F"/>
    <w:rsid w:val="00FF62E0"/>
    <w:rsid w:val="00FF65E8"/>
    <w:rsid w:val="00FF6653"/>
    <w:rsid w:val="00FF70B2"/>
    <w:rsid w:val="00FF74F6"/>
    <w:rsid w:val="00FF7A6F"/>
    <w:rsid w:val="00FF7B32"/>
    <w:rsid w:val="02A472B1"/>
    <w:rsid w:val="037F629F"/>
    <w:rsid w:val="03A0841B"/>
    <w:rsid w:val="03C73663"/>
    <w:rsid w:val="03FFC159"/>
    <w:rsid w:val="0476C8CA"/>
    <w:rsid w:val="0484F0B7"/>
    <w:rsid w:val="04E88351"/>
    <w:rsid w:val="05043088"/>
    <w:rsid w:val="0517C0D6"/>
    <w:rsid w:val="051EB111"/>
    <w:rsid w:val="05BAF14F"/>
    <w:rsid w:val="05C2931D"/>
    <w:rsid w:val="066B4452"/>
    <w:rsid w:val="073D0CB0"/>
    <w:rsid w:val="07FC0C97"/>
    <w:rsid w:val="080C6908"/>
    <w:rsid w:val="0852EC98"/>
    <w:rsid w:val="088C38FA"/>
    <w:rsid w:val="08DB84A9"/>
    <w:rsid w:val="08FF5DD2"/>
    <w:rsid w:val="090062CF"/>
    <w:rsid w:val="099ABDAF"/>
    <w:rsid w:val="0A0C2F49"/>
    <w:rsid w:val="0A538C7A"/>
    <w:rsid w:val="0B13D1FC"/>
    <w:rsid w:val="0B7103B4"/>
    <w:rsid w:val="0BF0731A"/>
    <w:rsid w:val="0C29DE7F"/>
    <w:rsid w:val="0C89C3B9"/>
    <w:rsid w:val="0CEA5C60"/>
    <w:rsid w:val="0D08469F"/>
    <w:rsid w:val="0D101F93"/>
    <w:rsid w:val="0DB1199F"/>
    <w:rsid w:val="0DE55EF0"/>
    <w:rsid w:val="0DE94DC3"/>
    <w:rsid w:val="0E7FD39D"/>
    <w:rsid w:val="0F74F6D3"/>
    <w:rsid w:val="102C713C"/>
    <w:rsid w:val="1079F4DF"/>
    <w:rsid w:val="10CA6326"/>
    <w:rsid w:val="10D143C0"/>
    <w:rsid w:val="10D6E5C5"/>
    <w:rsid w:val="11940481"/>
    <w:rsid w:val="11A2302A"/>
    <w:rsid w:val="1227E8C6"/>
    <w:rsid w:val="12AEF3CE"/>
    <w:rsid w:val="12DBB489"/>
    <w:rsid w:val="136830EB"/>
    <w:rsid w:val="16019491"/>
    <w:rsid w:val="167A3541"/>
    <w:rsid w:val="16984893"/>
    <w:rsid w:val="16A8FA23"/>
    <w:rsid w:val="16C2024B"/>
    <w:rsid w:val="16C9AF97"/>
    <w:rsid w:val="1719E81E"/>
    <w:rsid w:val="17A389DF"/>
    <w:rsid w:val="17ED8FFD"/>
    <w:rsid w:val="1810AF31"/>
    <w:rsid w:val="186C5E36"/>
    <w:rsid w:val="189EAB18"/>
    <w:rsid w:val="1914C031"/>
    <w:rsid w:val="19DF6EED"/>
    <w:rsid w:val="1A5630E7"/>
    <w:rsid w:val="1A921F04"/>
    <w:rsid w:val="1ABCC2FA"/>
    <w:rsid w:val="1ADCD3B6"/>
    <w:rsid w:val="1B58486C"/>
    <w:rsid w:val="1B962C3E"/>
    <w:rsid w:val="1C09F7D7"/>
    <w:rsid w:val="1C505119"/>
    <w:rsid w:val="1CCEAE8B"/>
    <w:rsid w:val="1CE6E2A8"/>
    <w:rsid w:val="1D273F6F"/>
    <w:rsid w:val="1DB2679F"/>
    <w:rsid w:val="1E15C955"/>
    <w:rsid w:val="1E949523"/>
    <w:rsid w:val="1EEE32EF"/>
    <w:rsid w:val="1F3D600E"/>
    <w:rsid w:val="1FF42ABC"/>
    <w:rsid w:val="1FFD483B"/>
    <w:rsid w:val="20249854"/>
    <w:rsid w:val="209A6DED"/>
    <w:rsid w:val="20A6949D"/>
    <w:rsid w:val="210091AB"/>
    <w:rsid w:val="2120B1F1"/>
    <w:rsid w:val="215379D5"/>
    <w:rsid w:val="21CB5530"/>
    <w:rsid w:val="22998CE4"/>
    <w:rsid w:val="22AAD81A"/>
    <w:rsid w:val="239E2AEF"/>
    <w:rsid w:val="23A931E2"/>
    <w:rsid w:val="24E83B6D"/>
    <w:rsid w:val="251CAB6D"/>
    <w:rsid w:val="254A2F57"/>
    <w:rsid w:val="258D9332"/>
    <w:rsid w:val="25F1915E"/>
    <w:rsid w:val="26488096"/>
    <w:rsid w:val="26AB905A"/>
    <w:rsid w:val="26C1FB97"/>
    <w:rsid w:val="26ED8B01"/>
    <w:rsid w:val="270A61D0"/>
    <w:rsid w:val="275F044E"/>
    <w:rsid w:val="27883F4B"/>
    <w:rsid w:val="27B719E9"/>
    <w:rsid w:val="280700CD"/>
    <w:rsid w:val="292FD1D4"/>
    <w:rsid w:val="29F04010"/>
    <w:rsid w:val="29FA3CD1"/>
    <w:rsid w:val="2A2E8970"/>
    <w:rsid w:val="2AA76FEA"/>
    <w:rsid w:val="2AB0733E"/>
    <w:rsid w:val="2ADCC912"/>
    <w:rsid w:val="2B486460"/>
    <w:rsid w:val="2B8AFA31"/>
    <w:rsid w:val="2C01655C"/>
    <w:rsid w:val="2C31AC61"/>
    <w:rsid w:val="2CA0F2EE"/>
    <w:rsid w:val="2CEF6466"/>
    <w:rsid w:val="2D5E8492"/>
    <w:rsid w:val="2DA5E730"/>
    <w:rsid w:val="2DBC6029"/>
    <w:rsid w:val="2E3928E2"/>
    <w:rsid w:val="2F1A0641"/>
    <w:rsid w:val="2FA435E1"/>
    <w:rsid w:val="30771C4E"/>
    <w:rsid w:val="30AFC7F7"/>
    <w:rsid w:val="31E55CA4"/>
    <w:rsid w:val="320E4640"/>
    <w:rsid w:val="323A4139"/>
    <w:rsid w:val="33261D67"/>
    <w:rsid w:val="347C2821"/>
    <w:rsid w:val="34DF6490"/>
    <w:rsid w:val="35054076"/>
    <w:rsid w:val="3541D844"/>
    <w:rsid w:val="360F914C"/>
    <w:rsid w:val="3788832C"/>
    <w:rsid w:val="3797A6B3"/>
    <w:rsid w:val="37B33824"/>
    <w:rsid w:val="37B54106"/>
    <w:rsid w:val="387A6A60"/>
    <w:rsid w:val="392C9BEE"/>
    <w:rsid w:val="39D60121"/>
    <w:rsid w:val="3C0C3ADD"/>
    <w:rsid w:val="3D04484D"/>
    <w:rsid w:val="3DE95D7B"/>
    <w:rsid w:val="3E584FE1"/>
    <w:rsid w:val="3F52A0B4"/>
    <w:rsid w:val="3FBD6157"/>
    <w:rsid w:val="3FF70766"/>
    <w:rsid w:val="402FCB26"/>
    <w:rsid w:val="405473B6"/>
    <w:rsid w:val="4075B4FA"/>
    <w:rsid w:val="40A38917"/>
    <w:rsid w:val="40D3DCBE"/>
    <w:rsid w:val="415C740F"/>
    <w:rsid w:val="41ED3D0D"/>
    <w:rsid w:val="420DAF0B"/>
    <w:rsid w:val="42B34EEC"/>
    <w:rsid w:val="42C8A90D"/>
    <w:rsid w:val="42EF986C"/>
    <w:rsid w:val="4356F608"/>
    <w:rsid w:val="437B4CF7"/>
    <w:rsid w:val="43EC0766"/>
    <w:rsid w:val="44A22166"/>
    <w:rsid w:val="45E5115D"/>
    <w:rsid w:val="45E5ABDD"/>
    <w:rsid w:val="45FC7352"/>
    <w:rsid w:val="4653CC8C"/>
    <w:rsid w:val="46550A5A"/>
    <w:rsid w:val="47B84B4E"/>
    <w:rsid w:val="48181C3B"/>
    <w:rsid w:val="485DF4A3"/>
    <w:rsid w:val="487BC511"/>
    <w:rsid w:val="4883E0D3"/>
    <w:rsid w:val="48974BC3"/>
    <w:rsid w:val="4A54E20E"/>
    <w:rsid w:val="4A6F11F3"/>
    <w:rsid w:val="4AD883E2"/>
    <w:rsid w:val="4ADB076A"/>
    <w:rsid w:val="4B951813"/>
    <w:rsid w:val="4B98ADD5"/>
    <w:rsid w:val="4BB9DD11"/>
    <w:rsid w:val="4C02F145"/>
    <w:rsid w:val="4C2A92ED"/>
    <w:rsid w:val="4C57B37B"/>
    <w:rsid w:val="4C8054C7"/>
    <w:rsid w:val="4C887423"/>
    <w:rsid w:val="4D261430"/>
    <w:rsid w:val="4DE29544"/>
    <w:rsid w:val="4E428AFE"/>
    <w:rsid w:val="5090FBC2"/>
    <w:rsid w:val="50EE8396"/>
    <w:rsid w:val="515EB80B"/>
    <w:rsid w:val="517D0400"/>
    <w:rsid w:val="51ECF661"/>
    <w:rsid w:val="5302FD73"/>
    <w:rsid w:val="5337DA0D"/>
    <w:rsid w:val="53ACDA9F"/>
    <w:rsid w:val="54468D48"/>
    <w:rsid w:val="54814FE2"/>
    <w:rsid w:val="5550EDD9"/>
    <w:rsid w:val="559E9A1D"/>
    <w:rsid w:val="55BD077F"/>
    <w:rsid w:val="5641DCF1"/>
    <w:rsid w:val="5691A7BA"/>
    <w:rsid w:val="5773C540"/>
    <w:rsid w:val="57BBDD06"/>
    <w:rsid w:val="57C5EF77"/>
    <w:rsid w:val="57D5850A"/>
    <w:rsid w:val="5842F909"/>
    <w:rsid w:val="58450845"/>
    <w:rsid w:val="58ED6A6E"/>
    <w:rsid w:val="590D1075"/>
    <w:rsid w:val="5930B061"/>
    <w:rsid w:val="59567340"/>
    <w:rsid w:val="59F769FC"/>
    <w:rsid w:val="5A63AB3E"/>
    <w:rsid w:val="5AABEEB4"/>
    <w:rsid w:val="5AE9BCBA"/>
    <w:rsid w:val="5B174F10"/>
    <w:rsid w:val="5B69C567"/>
    <w:rsid w:val="5C0F36BE"/>
    <w:rsid w:val="5C262189"/>
    <w:rsid w:val="5CB4FDC3"/>
    <w:rsid w:val="5E4F07BC"/>
    <w:rsid w:val="5F254FD4"/>
    <w:rsid w:val="5FEC3DFE"/>
    <w:rsid w:val="60BB51BD"/>
    <w:rsid w:val="610F37FD"/>
    <w:rsid w:val="614E63AC"/>
    <w:rsid w:val="61DB797E"/>
    <w:rsid w:val="61E398DA"/>
    <w:rsid w:val="61E52E59"/>
    <w:rsid w:val="62193545"/>
    <w:rsid w:val="6283970C"/>
    <w:rsid w:val="6342B9E2"/>
    <w:rsid w:val="634E8D29"/>
    <w:rsid w:val="635AC53E"/>
    <w:rsid w:val="63716180"/>
    <w:rsid w:val="63899BBC"/>
    <w:rsid w:val="64045D40"/>
    <w:rsid w:val="64B9AEE7"/>
    <w:rsid w:val="64C4032A"/>
    <w:rsid w:val="64D92AB6"/>
    <w:rsid w:val="65E8477A"/>
    <w:rsid w:val="669A082E"/>
    <w:rsid w:val="67621695"/>
    <w:rsid w:val="67C7FDCA"/>
    <w:rsid w:val="68400B2A"/>
    <w:rsid w:val="691D13BA"/>
    <w:rsid w:val="69DB7E52"/>
    <w:rsid w:val="6A2D8898"/>
    <w:rsid w:val="6A477DC3"/>
    <w:rsid w:val="6A6859E5"/>
    <w:rsid w:val="6AC8F43B"/>
    <w:rsid w:val="6AD7A726"/>
    <w:rsid w:val="6B641391"/>
    <w:rsid w:val="6B67F3CA"/>
    <w:rsid w:val="6B897F01"/>
    <w:rsid w:val="6BAB99DA"/>
    <w:rsid w:val="6C060CDB"/>
    <w:rsid w:val="6C9527C9"/>
    <w:rsid w:val="6D01DBD4"/>
    <w:rsid w:val="6D454789"/>
    <w:rsid w:val="6D702EAC"/>
    <w:rsid w:val="6D79719B"/>
    <w:rsid w:val="6DC49E20"/>
    <w:rsid w:val="6DDE7FBD"/>
    <w:rsid w:val="6E0EC09C"/>
    <w:rsid w:val="6E1D663B"/>
    <w:rsid w:val="6E57244C"/>
    <w:rsid w:val="6EB78960"/>
    <w:rsid w:val="6EC51B0C"/>
    <w:rsid w:val="706DC5D1"/>
    <w:rsid w:val="707966D7"/>
    <w:rsid w:val="7089235D"/>
    <w:rsid w:val="70BE8A51"/>
    <w:rsid w:val="70D88A39"/>
    <w:rsid w:val="7112ABEC"/>
    <w:rsid w:val="71C048E2"/>
    <w:rsid w:val="71E5D3AB"/>
    <w:rsid w:val="723065BD"/>
    <w:rsid w:val="72D552D6"/>
    <w:rsid w:val="72D813D5"/>
    <w:rsid w:val="73F0AB12"/>
    <w:rsid w:val="741103CF"/>
    <w:rsid w:val="743AA6DB"/>
    <w:rsid w:val="75742946"/>
    <w:rsid w:val="75D859AF"/>
    <w:rsid w:val="75DEBCAB"/>
    <w:rsid w:val="75E4DD72"/>
    <w:rsid w:val="764B4489"/>
    <w:rsid w:val="76522AE9"/>
    <w:rsid w:val="76543100"/>
    <w:rsid w:val="7679BF5C"/>
    <w:rsid w:val="76CF5AAB"/>
    <w:rsid w:val="7753FFFD"/>
    <w:rsid w:val="77726393"/>
    <w:rsid w:val="78321315"/>
    <w:rsid w:val="785C2341"/>
    <w:rsid w:val="78D1A6BD"/>
    <w:rsid w:val="792987CF"/>
    <w:rsid w:val="79522E99"/>
    <w:rsid w:val="79547B91"/>
    <w:rsid w:val="7955DEB3"/>
    <w:rsid w:val="7976803C"/>
    <w:rsid w:val="7996C945"/>
    <w:rsid w:val="79EC53C3"/>
    <w:rsid w:val="79FDF809"/>
    <w:rsid w:val="7A0C8716"/>
    <w:rsid w:val="7A649879"/>
    <w:rsid w:val="7B44B9E7"/>
    <w:rsid w:val="7B7B1563"/>
    <w:rsid w:val="7BB8DAA3"/>
    <w:rsid w:val="7C13994C"/>
    <w:rsid w:val="7D6C5543"/>
    <w:rsid w:val="7DF0FC48"/>
    <w:rsid w:val="7E5A7D63"/>
    <w:rsid w:val="7F92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F283C5"/>
  <w15:docId w15:val="{D6D1654B-4F54-47F5-93CD-FCD4918AF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aliases w:val="List Paragraph (ก),Heading PA,Liste à puce - Normal,lp1,List Paragraph1,Bullet List,FooterText,numbered,List Paragraph11,Bulletr List Paragraph,列出段落,列出段落1,List Paragraph2,List Paragraph21,Listeafsnit1,Parágrafo da Lista1,TOC style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9E01E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644287"/>
    <w:pPr>
      <w:autoSpaceDE w:val="0"/>
      <w:autoSpaceDN w:val="0"/>
      <w:adjustRightInd w:val="0"/>
      <w:spacing w:line="141" w:lineRule="atLeast"/>
      <w:jc w:val="left"/>
    </w:pPr>
    <w:rPr>
      <w:rFonts w:ascii="Univers LT Std 45 Light" w:eastAsia="Times New Roman" w:hAnsi="Univers LT Std 45 Light"/>
    </w:rPr>
  </w:style>
  <w:style w:type="character" w:customStyle="1" w:styleId="ListParagraphChar">
    <w:name w:val="List Paragraph Char"/>
    <w:aliases w:val="List Paragraph (ก) Char,Heading PA Char,Liste à puce - Normal Char,lp1 Char,List Paragraph1 Char,Bullet List Char,FooterText Char,numbered Char,List Paragraph11 Char,Bulletr List Paragraph Char,列出段落 Char,列出段落1 Char,Listeafsnit1 Char"/>
    <w:link w:val="ListParagraph"/>
    <w:uiPriority w:val="34"/>
    <w:locked/>
    <w:rsid w:val="00F66B12"/>
    <w:rPr>
      <w:rFonts w:ascii="Arial" w:eastAsia="Times New Roman" w:hAnsi="Arial" w:cs="Angsana New"/>
      <w:sz w:val="18"/>
      <w:szCs w:val="22"/>
    </w:rPr>
  </w:style>
  <w:style w:type="character" w:customStyle="1" w:styleId="normaltextrun">
    <w:name w:val="normaltextrun"/>
    <w:basedOn w:val="DefaultParagraphFont"/>
    <w:rsid w:val="0032153B"/>
  </w:style>
  <w:style w:type="paragraph" w:styleId="Bibliography">
    <w:name w:val="Bibliography"/>
    <w:basedOn w:val="Normal"/>
    <w:next w:val="Normal"/>
    <w:uiPriority w:val="37"/>
    <w:semiHidden/>
    <w:unhideWhenUsed/>
    <w:rsid w:val="002C26DB"/>
    <w:rPr>
      <w:szCs w:val="30"/>
    </w:rPr>
  </w:style>
  <w:style w:type="paragraph" w:styleId="Closing">
    <w:name w:val="Closing"/>
    <w:basedOn w:val="Normal"/>
    <w:link w:val="ClosingChar"/>
    <w:uiPriority w:val="99"/>
    <w:semiHidden/>
    <w:unhideWhenUsed/>
    <w:rsid w:val="002C26DB"/>
    <w:pPr>
      <w:ind w:left="4320"/>
    </w:pPr>
    <w:rPr>
      <w:szCs w:val="30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C26DB"/>
    <w:rPr>
      <w:szCs w:val="30"/>
    </w:rPr>
  </w:style>
  <w:style w:type="character" w:customStyle="1" w:styleId="DateChar">
    <w:name w:val="Date Char"/>
    <w:basedOn w:val="DefaultParagraphFont"/>
    <w:link w:val="Date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C26DB"/>
    <w:rPr>
      <w:szCs w:val="30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C26DB"/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C26DB"/>
    <w:rPr>
      <w:rFonts w:ascii="Times New Roman" w:eastAsia="Cordia New" w:hAnsi="Times New Roman" w:cs="Angsana New"/>
      <w:szCs w:val="25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C26DB"/>
    <w:rPr>
      <w:i/>
      <w:iCs/>
      <w:szCs w:val="30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C26DB"/>
    <w:rPr>
      <w:rFonts w:ascii="Times New Roman" w:eastAsia="Cordia New" w:hAnsi="Times New Roman" w:cs="Angsana New"/>
      <w:i/>
      <w:iCs/>
      <w:sz w:val="24"/>
      <w:szCs w:val="3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6D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  <w:szCs w:val="3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6DB"/>
    <w:rPr>
      <w:rFonts w:ascii="Times New Roman" w:eastAsia="Cordia New" w:hAnsi="Times New Roman" w:cs="Angsana New"/>
      <w:i/>
      <w:iCs/>
      <w:color w:val="4472C4" w:themeColor="accent1"/>
      <w:sz w:val="24"/>
      <w:szCs w:val="30"/>
    </w:rPr>
  </w:style>
  <w:style w:type="paragraph" w:styleId="List">
    <w:name w:val="List"/>
    <w:basedOn w:val="Normal"/>
    <w:uiPriority w:val="99"/>
    <w:semiHidden/>
    <w:unhideWhenUsed/>
    <w:rsid w:val="002C26DB"/>
    <w:pPr>
      <w:ind w:left="360" w:hanging="360"/>
      <w:contextualSpacing/>
    </w:pPr>
    <w:rPr>
      <w:szCs w:val="30"/>
    </w:rPr>
  </w:style>
  <w:style w:type="paragraph" w:styleId="List2">
    <w:name w:val="List 2"/>
    <w:basedOn w:val="Normal"/>
    <w:uiPriority w:val="99"/>
    <w:semiHidden/>
    <w:unhideWhenUsed/>
    <w:rsid w:val="002C26DB"/>
    <w:pPr>
      <w:ind w:left="720" w:hanging="360"/>
      <w:contextualSpacing/>
    </w:pPr>
    <w:rPr>
      <w:szCs w:val="30"/>
    </w:rPr>
  </w:style>
  <w:style w:type="paragraph" w:styleId="List3">
    <w:name w:val="List 3"/>
    <w:basedOn w:val="Normal"/>
    <w:uiPriority w:val="99"/>
    <w:semiHidden/>
    <w:unhideWhenUsed/>
    <w:rsid w:val="002C26DB"/>
    <w:pPr>
      <w:ind w:left="1080" w:hanging="360"/>
      <w:contextualSpacing/>
    </w:pPr>
    <w:rPr>
      <w:szCs w:val="30"/>
    </w:rPr>
  </w:style>
  <w:style w:type="paragraph" w:styleId="List4">
    <w:name w:val="List 4"/>
    <w:basedOn w:val="Normal"/>
    <w:uiPriority w:val="99"/>
    <w:semiHidden/>
    <w:unhideWhenUsed/>
    <w:rsid w:val="002C26DB"/>
    <w:pPr>
      <w:ind w:left="1440" w:hanging="360"/>
      <w:contextualSpacing/>
    </w:pPr>
    <w:rPr>
      <w:szCs w:val="30"/>
    </w:rPr>
  </w:style>
  <w:style w:type="paragraph" w:styleId="List5">
    <w:name w:val="List 5"/>
    <w:basedOn w:val="Normal"/>
    <w:uiPriority w:val="99"/>
    <w:semiHidden/>
    <w:unhideWhenUsed/>
    <w:rsid w:val="002C26DB"/>
    <w:pPr>
      <w:ind w:left="1800" w:hanging="360"/>
      <w:contextualSpacing/>
    </w:pPr>
    <w:rPr>
      <w:szCs w:val="30"/>
    </w:rPr>
  </w:style>
  <w:style w:type="paragraph" w:styleId="ListContinue">
    <w:name w:val="List Continue"/>
    <w:basedOn w:val="Normal"/>
    <w:uiPriority w:val="99"/>
    <w:semiHidden/>
    <w:unhideWhenUsed/>
    <w:rsid w:val="002C26DB"/>
    <w:pPr>
      <w:spacing w:after="120"/>
      <w:ind w:left="360"/>
      <w:contextualSpacing/>
    </w:pPr>
    <w:rPr>
      <w:szCs w:val="30"/>
    </w:rPr>
  </w:style>
  <w:style w:type="paragraph" w:styleId="ListContinue2">
    <w:name w:val="List Continue 2"/>
    <w:basedOn w:val="Normal"/>
    <w:uiPriority w:val="99"/>
    <w:semiHidden/>
    <w:unhideWhenUsed/>
    <w:rsid w:val="002C26DB"/>
    <w:pPr>
      <w:spacing w:after="120"/>
      <w:ind w:left="720"/>
      <w:contextualSpacing/>
    </w:pPr>
    <w:rPr>
      <w:szCs w:val="30"/>
    </w:rPr>
  </w:style>
  <w:style w:type="paragraph" w:styleId="ListContinue3">
    <w:name w:val="List Continue 3"/>
    <w:basedOn w:val="Normal"/>
    <w:uiPriority w:val="99"/>
    <w:semiHidden/>
    <w:unhideWhenUsed/>
    <w:rsid w:val="002C26DB"/>
    <w:pPr>
      <w:spacing w:after="120"/>
      <w:ind w:left="1080"/>
      <w:contextualSpacing/>
    </w:pPr>
    <w:rPr>
      <w:szCs w:val="30"/>
    </w:rPr>
  </w:style>
  <w:style w:type="paragraph" w:styleId="ListContinue4">
    <w:name w:val="List Continue 4"/>
    <w:basedOn w:val="Normal"/>
    <w:uiPriority w:val="99"/>
    <w:semiHidden/>
    <w:unhideWhenUsed/>
    <w:rsid w:val="002C26DB"/>
    <w:pPr>
      <w:spacing w:after="120"/>
      <w:ind w:left="1440"/>
      <w:contextualSpacing/>
    </w:pPr>
    <w:rPr>
      <w:szCs w:val="30"/>
    </w:rPr>
  </w:style>
  <w:style w:type="paragraph" w:styleId="ListContinue5">
    <w:name w:val="List Continue 5"/>
    <w:basedOn w:val="Normal"/>
    <w:uiPriority w:val="99"/>
    <w:semiHidden/>
    <w:unhideWhenUsed/>
    <w:rsid w:val="002C26DB"/>
    <w:pPr>
      <w:spacing w:after="120"/>
      <w:ind w:left="1800"/>
      <w:contextualSpacing/>
    </w:pPr>
    <w:rPr>
      <w:szCs w:val="30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C26DB"/>
    <w:rPr>
      <w:szCs w:val="30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Quote">
    <w:name w:val="Quote"/>
    <w:basedOn w:val="Normal"/>
    <w:next w:val="Normal"/>
    <w:link w:val="QuoteChar"/>
    <w:uiPriority w:val="29"/>
    <w:qFormat/>
    <w:rsid w:val="002C26DB"/>
    <w:pPr>
      <w:spacing w:before="200" w:after="160"/>
      <w:ind w:left="864" w:right="864"/>
      <w:jc w:val="center"/>
    </w:pPr>
    <w:rPr>
      <w:i/>
      <w:iCs/>
      <w:color w:val="404040" w:themeColor="text1" w:themeTint="BF"/>
      <w:szCs w:val="30"/>
    </w:rPr>
  </w:style>
  <w:style w:type="character" w:customStyle="1" w:styleId="QuoteChar">
    <w:name w:val="Quote Char"/>
    <w:basedOn w:val="DefaultParagraphFont"/>
    <w:link w:val="Quote"/>
    <w:uiPriority w:val="29"/>
    <w:rsid w:val="002C26DB"/>
    <w:rPr>
      <w:rFonts w:ascii="Times New Roman" w:eastAsia="Cordia New" w:hAnsi="Times New Roman" w:cs="Angsana New"/>
      <w:i/>
      <w:iCs/>
      <w:color w:val="404040" w:themeColor="text1" w:themeTint="BF"/>
      <w:sz w:val="24"/>
      <w:szCs w:val="30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C26DB"/>
    <w:rPr>
      <w:szCs w:val="30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6DB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Cs w:val="40"/>
      <w:lang w:val="en-US" w:eastAsia="en-US"/>
    </w:rPr>
  </w:style>
  <w:style w:type="paragraph" w:styleId="Revision">
    <w:name w:val="Revision"/>
    <w:hidden/>
    <w:uiPriority w:val="99"/>
    <w:semiHidden/>
    <w:rsid w:val="00B2582E"/>
    <w:rPr>
      <w:rFonts w:ascii="Times New Roman" w:eastAsia="Cordia New" w:hAnsi="Times New Roman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9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9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4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20" ma:contentTypeDescription="Create a new document." ma:contentTypeScope="" ma:versionID="8f9174a307f5de23d1d8b9276778c9b2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929770473d7a87cc3e36cd90cb8698e1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FCBC42-3C09-4990-A2B2-C5B19A5E0E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170D1E-2976-43AC-9D8A-344DDFD7945D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C327BF8-BAA3-4D34-98C8-2EDA1C6466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B37DB28-75D7-4F70-BE97-599053CAD9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ed8881d-4062-46d6-b0ca-1cc939420954}" enabled="1" method="Privileged" siteId="{deff24bb-2089-4400-8c8e-f71e680378b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Kemawicha, Suttikitpong</dc:creator>
  <cp:keywords/>
  <dc:description/>
  <cp:lastModifiedBy>Watcharapol, Sawangarom</cp:lastModifiedBy>
  <cp:revision>2</cp:revision>
  <cp:lastPrinted>2025-11-05T06:56:00Z</cp:lastPrinted>
  <dcterms:created xsi:type="dcterms:W3CDTF">2025-11-14T10:40:00Z</dcterms:created>
  <dcterms:modified xsi:type="dcterms:W3CDTF">2025-11-14T10:40:00Z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ed8881d-4062-46d6-b0ca-1cc939420954_Enabled">
    <vt:lpwstr>true</vt:lpwstr>
  </property>
  <property fmtid="{D5CDD505-2E9C-101B-9397-08002B2CF9AE}" pid="3" name="MSIP_Label_4ed8881d-4062-46d6-b0ca-1cc939420954_SetDate">
    <vt:lpwstr>2022-07-18T07:38:30Z</vt:lpwstr>
  </property>
  <property fmtid="{D5CDD505-2E9C-101B-9397-08002B2CF9AE}" pid="4" name="MSIP_Label_4ed8881d-4062-46d6-b0ca-1cc939420954_Method">
    <vt:lpwstr>Privileged</vt:lpwstr>
  </property>
  <property fmtid="{D5CDD505-2E9C-101B-9397-08002B2CF9AE}" pid="5" name="MSIP_Label_4ed8881d-4062-46d6-b0ca-1cc939420954_Name">
    <vt:lpwstr>Public</vt:lpwstr>
  </property>
  <property fmtid="{D5CDD505-2E9C-101B-9397-08002B2CF9AE}" pid="6" name="MSIP_Label_4ed8881d-4062-46d6-b0ca-1cc939420954_SiteId">
    <vt:lpwstr>deff24bb-2089-4400-8c8e-f71e680378b2</vt:lpwstr>
  </property>
  <property fmtid="{D5CDD505-2E9C-101B-9397-08002B2CF9AE}" pid="7" name="MSIP_Label_4ed8881d-4062-46d6-b0ca-1cc939420954_ActionId">
    <vt:lpwstr>5c5770eb-eebd-43d3-8df4-9e2a31df1ad0</vt:lpwstr>
  </property>
  <property fmtid="{D5CDD505-2E9C-101B-9397-08002B2CF9AE}" pid="8" name="MSIP_Label_4ed8881d-4062-46d6-b0ca-1cc939420954_ContentBits">
    <vt:lpwstr>0</vt:lpwstr>
  </property>
  <property fmtid="{D5CDD505-2E9C-101B-9397-08002B2CF9AE}" pid="9" name="ContentTypeId">
    <vt:lpwstr>0x010100FC3C573FF70E394A86433F5E112C33AA</vt:lpwstr>
  </property>
  <property fmtid="{D5CDD505-2E9C-101B-9397-08002B2CF9AE}" pid="10" name="MediaServiceImageTags">
    <vt:lpwstr/>
  </property>
</Properties>
</file>