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26991BE0"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r>
      <w:r w:rsidR="006E3E47">
        <w:rPr>
          <w:sz w:val="36"/>
          <w:szCs w:val="36"/>
        </w:rPr>
        <w:t>for the</w:t>
      </w:r>
      <w:r w:rsidR="006E3E47">
        <w:rPr>
          <w:rFonts w:hint="cs"/>
          <w:sz w:val="36"/>
          <w:szCs w:val="36"/>
          <w:cs/>
        </w:rPr>
        <w:t xml:space="preserve"> </w:t>
      </w:r>
      <w:r w:rsidR="006E3E47">
        <w:rPr>
          <w:sz w:val="36"/>
          <w:szCs w:val="36"/>
        </w:rPr>
        <w:t>three-month and</w:t>
      </w:r>
      <w:r w:rsidR="006E3E47">
        <w:rPr>
          <w:rFonts w:hint="cs"/>
          <w:sz w:val="36"/>
          <w:szCs w:val="36"/>
          <w:cs/>
        </w:rPr>
        <w:t xml:space="preserve"> </w:t>
      </w:r>
      <w:r w:rsidR="006E3E47">
        <w:rPr>
          <w:sz w:val="36"/>
          <w:szCs w:val="36"/>
        </w:rPr>
        <w:t>nine-month periods ended</w:t>
      </w:r>
      <w:r w:rsidR="006E3E47">
        <w:rPr>
          <w:sz w:val="36"/>
          <w:szCs w:val="36"/>
        </w:rPr>
        <w:br/>
        <w:t xml:space="preserve">30 September </w:t>
      </w:r>
      <w:r w:rsidR="006E3E47" w:rsidRPr="00D254CD">
        <w:rPr>
          <w:sz w:val="36"/>
          <w:szCs w:val="36"/>
        </w:rPr>
        <w:t>202</w:t>
      </w:r>
      <w:r w:rsidR="006E3E47">
        <w:rPr>
          <w:sz w:val="36"/>
          <w:szCs w:val="36"/>
        </w:rPr>
        <w:t>5</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67830CF6"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27ACB0A7" w:rsidR="002E75AC" w:rsidRPr="00391405" w:rsidRDefault="006E3E47" w:rsidP="002E75AC">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Group Public Company Limited and its subsidiaries, and of Thai Rubber Latex Group Public Company Limited, respectively, as at </w:t>
      </w:r>
      <w:r>
        <w:rPr>
          <w:sz w:val="22"/>
          <w:szCs w:val="22"/>
        </w:rPr>
        <w:t>30 September</w:t>
      </w:r>
      <w:r w:rsidRPr="50799FAE">
        <w:rPr>
          <w:sz w:val="22"/>
          <w:szCs w:val="22"/>
        </w:rPr>
        <w:t xml:space="preserve"> </w:t>
      </w:r>
      <w:r w:rsidRPr="00D254CD">
        <w:rPr>
          <w:sz w:val="22"/>
          <w:szCs w:val="22"/>
        </w:rPr>
        <w:t>202</w:t>
      </w:r>
      <w:r>
        <w:rPr>
          <w:sz w:val="22"/>
          <w:szCs w:val="22"/>
        </w:rPr>
        <w:t>5</w:t>
      </w:r>
      <w:r w:rsidRPr="50799FAE">
        <w:rPr>
          <w:sz w:val="22"/>
          <w:szCs w:val="22"/>
        </w:rPr>
        <w:t>; the consolidated and separate statements of comprehensive income</w:t>
      </w:r>
      <w:r w:rsidRPr="00B04033">
        <w:rPr>
          <w:sz w:val="22"/>
          <w:szCs w:val="22"/>
        </w:rPr>
        <w:t xml:space="preserve"> for the </w:t>
      </w:r>
      <w:r>
        <w:rPr>
          <w:sz w:val="22"/>
          <w:szCs w:val="22"/>
          <w:cs/>
        </w:rPr>
        <w:br/>
      </w:r>
      <w:r w:rsidRPr="00B04033">
        <w:rPr>
          <w:sz w:val="22"/>
          <w:szCs w:val="22"/>
        </w:rPr>
        <w:t xml:space="preserve">three-month and </w:t>
      </w:r>
      <w:r>
        <w:rPr>
          <w:sz w:val="22"/>
          <w:szCs w:val="22"/>
        </w:rPr>
        <w:t>nine</w:t>
      </w:r>
      <w:r w:rsidRPr="00B04033">
        <w:rPr>
          <w:sz w:val="22"/>
          <w:szCs w:val="22"/>
        </w:rPr>
        <w:t xml:space="preserve">-month periods ended 30 </w:t>
      </w:r>
      <w:r>
        <w:rPr>
          <w:sz w:val="22"/>
          <w:szCs w:val="22"/>
        </w:rPr>
        <w:t>September</w:t>
      </w:r>
      <w:r w:rsidRPr="00B04033">
        <w:rPr>
          <w:sz w:val="22"/>
          <w:szCs w:val="22"/>
        </w:rPr>
        <w:t xml:space="preserve"> 202</w:t>
      </w:r>
      <w:r>
        <w:rPr>
          <w:sz w:val="22"/>
          <w:szCs w:val="22"/>
        </w:rPr>
        <w:t>5</w:t>
      </w:r>
      <w:r w:rsidRPr="66C1154E">
        <w:rPr>
          <w:sz w:val="22"/>
          <w:szCs w:val="22"/>
        </w:rPr>
        <w:t>,</w:t>
      </w:r>
      <w:r w:rsidRPr="50799FAE">
        <w:rPr>
          <w:sz w:val="22"/>
          <w:szCs w:val="22"/>
        </w:rPr>
        <w:t xml:space="preserve"> </w:t>
      </w:r>
      <w:r>
        <w:rPr>
          <w:sz w:val="22"/>
          <w:szCs w:val="22"/>
        </w:rPr>
        <w:t xml:space="preserve">the consolidated and separate statements of </w:t>
      </w:r>
      <w:r w:rsidRPr="50799FAE">
        <w:rPr>
          <w:sz w:val="22"/>
          <w:szCs w:val="22"/>
        </w:rPr>
        <w:t xml:space="preserve">changes in equity and cash flows for the </w:t>
      </w:r>
      <w:r>
        <w:rPr>
          <w:sz w:val="22"/>
          <w:szCs w:val="22"/>
        </w:rPr>
        <w:t>nine</w:t>
      </w:r>
      <w:r w:rsidRPr="50799FAE">
        <w:rPr>
          <w:sz w:val="22"/>
          <w:szCs w:val="22"/>
        </w:rPr>
        <w:t xml:space="preserve">-month period ended </w:t>
      </w:r>
      <w:r>
        <w:rPr>
          <w:sz w:val="22"/>
          <w:szCs w:val="22"/>
        </w:rPr>
        <w:t>30 September</w:t>
      </w:r>
      <w:r w:rsidRPr="50799FAE">
        <w:rPr>
          <w:sz w:val="22"/>
          <w:szCs w:val="22"/>
        </w:rPr>
        <w:t xml:space="preserve"> </w:t>
      </w:r>
      <w:r w:rsidRPr="00D254CD">
        <w:rPr>
          <w:sz w:val="22"/>
          <w:szCs w:val="22"/>
        </w:rPr>
        <w:t>202</w:t>
      </w:r>
      <w:r>
        <w:rPr>
          <w:sz w:val="22"/>
          <w:szCs w:val="22"/>
        </w:rPr>
        <w:t>5</w:t>
      </w:r>
      <w:r w:rsidR="00A25A1A" w:rsidRPr="00A25A1A">
        <w:rPr>
          <w:sz w:val="22"/>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heme="minorBidi"/>
          <w:lang w:val="en-US"/>
        </w:rPr>
      </w:pPr>
    </w:p>
    <w:p w14:paraId="77DA54A2" w14:textId="77777777" w:rsidR="004026D2" w:rsidRDefault="004026D2" w:rsidP="002E75AC">
      <w:pPr>
        <w:pStyle w:val="E"/>
        <w:spacing w:line="240" w:lineRule="atLeast"/>
        <w:ind w:left="0" w:right="2"/>
        <w:jc w:val="both"/>
        <w:rPr>
          <w:rFonts w:ascii="Times New Roman" w:hAnsi="Times New Roman" w:cstheme="minorBidi"/>
          <w:lang w:val="en-US"/>
        </w:rPr>
      </w:pPr>
    </w:p>
    <w:p w14:paraId="7593D56A" w14:textId="77777777" w:rsidR="004026D2" w:rsidRDefault="004026D2" w:rsidP="002E75AC">
      <w:pPr>
        <w:pStyle w:val="E"/>
        <w:spacing w:line="240" w:lineRule="atLeast"/>
        <w:ind w:left="0" w:right="2"/>
        <w:jc w:val="both"/>
        <w:rPr>
          <w:rFonts w:ascii="Times New Roman" w:hAnsi="Times New Roman" w:cstheme="minorBidi"/>
          <w:lang w:val="en-US"/>
        </w:rPr>
      </w:pPr>
    </w:p>
    <w:p w14:paraId="1E0414C3" w14:textId="77777777" w:rsidR="004026D2" w:rsidRDefault="004026D2" w:rsidP="002E75AC">
      <w:pPr>
        <w:pStyle w:val="E"/>
        <w:spacing w:line="240" w:lineRule="atLeast"/>
        <w:ind w:left="0" w:right="2"/>
        <w:jc w:val="both"/>
        <w:rPr>
          <w:rFonts w:ascii="Times New Roman" w:hAnsi="Times New Roman" w:cstheme="minorBidi"/>
          <w:lang w:val="en-US"/>
        </w:rPr>
      </w:pPr>
    </w:p>
    <w:p w14:paraId="336478D0" w14:textId="77777777" w:rsidR="004026D2" w:rsidRDefault="004026D2" w:rsidP="002E75AC">
      <w:pPr>
        <w:pStyle w:val="E"/>
        <w:spacing w:line="240" w:lineRule="atLeast"/>
        <w:ind w:left="0" w:right="2"/>
        <w:jc w:val="both"/>
        <w:rPr>
          <w:rFonts w:ascii="Times New Roman" w:hAnsi="Times New Roman" w:cstheme="minorBidi"/>
          <w:lang w:val="en-US"/>
        </w:rPr>
      </w:pPr>
    </w:p>
    <w:p w14:paraId="10133873" w14:textId="77777777" w:rsidR="004026D2" w:rsidRDefault="004026D2" w:rsidP="002E75AC">
      <w:pPr>
        <w:pStyle w:val="E"/>
        <w:spacing w:line="240" w:lineRule="atLeast"/>
        <w:ind w:left="0" w:right="2"/>
        <w:jc w:val="both"/>
        <w:rPr>
          <w:rFonts w:ascii="Times New Roman" w:hAnsi="Times New Roman" w:cstheme="minorBidi"/>
          <w:lang w:val="en-US"/>
        </w:rPr>
      </w:pPr>
    </w:p>
    <w:p w14:paraId="7D5E001A" w14:textId="77777777" w:rsidR="004026D2" w:rsidRDefault="004026D2" w:rsidP="002E75AC">
      <w:pPr>
        <w:pStyle w:val="E"/>
        <w:spacing w:line="240" w:lineRule="atLeast"/>
        <w:ind w:left="0" w:right="2"/>
        <w:jc w:val="both"/>
        <w:rPr>
          <w:rFonts w:ascii="Times New Roman" w:hAnsi="Times New Roman" w:cstheme="minorBidi"/>
          <w:lang w:val="en-US"/>
        </w:rPr>
      </w:pPr>
    </w:p>
    <w:p w14:paraId="460F4EBF" w14:textId="77777777" w:rsidR="004026D2" w:rsidRDefault="004026D2" w:rsidP="002E75AC">
      <w:pPr>
        <w:pStyle w:val="E"/>
        <w:spacing w:line="240" w:lineRule="atLeast"/>
        <w:ind w:left="0" w:right="2"/>
        <w:jc w:val="both"/>
        <w:rPr>
          <w:rFonts w:ascii="Times New Roman" w:hAnsi="Times New Roman" w:cstheme="minorBidi"/>
          <w:lang w:val="en-US"/>
        </w:rPr>
      </w:pPr>
    </w:p>
    <w:p w14:paraId="205AE565" w14:textId="77777777" w:rsidR="004026D2" w:rsidRDefault="004026D2" w:rsidP="002E75AC">
      <w:pPr>
        <w:pStyle w:val="E"/>
        <w:spacing w:line="240" w:lineRule="atLeast"/>
        <w:ind w:left="0" w:right="2"/>
        <w:jc w:val="both"/>
        <w:rPr>
          <w:rFonts w:ascii="Times New Roman" w:hAnsi="Times New Roman" w:cstheme="minorBidi"/>
          <w:lang w:val="en-US"/>
        </w:rPr>
      </w:pPr>
    </w:p>
    <w:p w14:paraId="734EAF32" w14:textId="77777777" w:rsidR="004026D2" w:rsidRDefault="004026D2" w:rsidP="002E75AC">
      <w:pPr>
        <w:pStyle w:val="E"/>
        <w:spacing w:line="240" w:lineRule="atLeast"/>
        <w:ind w:left="0" w:right="2"/>
        <w:jc w:val="both"/>
        <w:rPr>
          <w:rFonts w:ascii="Times New Roman" w:hAnsi="Times New Roman" w:cstheme="minorBidi"/>
          <w:lang w:val="en-US"/>
        </w:rPr>
      </w:pPr>
    </w:p>
    <w:p w14:paraId="58C645A7" w14:textId="77777777" w:rsidR="004026D2" w:rsidRDefault="004026D2" w:rsidP="002E75AC">
      <w:pPr>
        <w:pStyle w:val="E"/>
        <w:spacing w:line="240" w:lineRule="atLeast"/>
        <w:ind w:left="0" w:right="2"/>
        <w:jc w:val="both"/>
        <w:rPr>
          <w:rFonts w:ascii="Times New Roman" w:hAnsi="Times New Roman" w:cstheme="minorBidi"/>
          <w:lang w:val="en-US"/>
        </w:rPr>
      </w:pPr>
    </w:p>
    <w:p w14:paraId="1832F699" w14:textId="77777777" w:rsidR="0077288B" w:rsidRDefault="0077288B" w:rsidP="002E75AC">
      <w:pPr>
        <w:pStyle w:val="E"/>
        <w:spacing w:line="240" w:lineRule="atLeast"/>
        <w:ind w:left="0" w:right="2"/>
        <w:jc w:val="both"/>
        <w:rPr>
          <w:rFonts w:ascii="Times New Roman" w:hAnsi="Times New Roman" w:cstheme="minorBidi"/>
          <w:lang w:val="en-US"/>
        </w:rPr>
      </w:pPr>
    </w:p>
    <w:p w14:paraId="6B7089A5" w14:textId="77777777" w:rsidR="0077288B" w:rsidRDefault="0077288B" w:rsidP="002E75AC">
      <w:pPr>
        <w:pStyle w:val="E"/>
        <w:spacing w:line="240" w:lineRule="atLeast"/>
        <w:ind w:left="0" w:right="2"/>
        <w:jc w:val="both"/>
        <w:rPr>
          <w:rFonts w:ascii="Times New Roman" w:hAnsi="Times New Roman" w:cstheme="minorBidi"/>
          <w:lang w:val="en-US"/>
        </w:rPr>
      </w:pPr>
    </w:p>
    <w:p w14:paraId="6DF7D974" w14:textId="77777777" w:rsidR="00442879" w:rsidRDefault="00442879" w:rsidP="002E75AC">
      <w:pPr>
        <w:pStyle w:val="E"/>
        <w:spacing w:line="240" w:lineRule="atLeast"/>
        <w:ind w:left="0" w:right="2"/>
        <w:jc w:val="both"/>
        <w:rPr>
          <w:rFonts w:ascii="Times New Roman" w:hAnsi="Times New Roman" w:cstheme="minorBidi"/>
          <w:lang w:val="en-US"/>
        </w:rPr>
      </w:pPr>
    </w:p>
    <w:p w14:paraId="32223903" w14:textId="77777777" w:rsidR="00752226" w:rsidRPr="00590203" w:rsidRDefault="00752226" w:rsidP="00752226">
      <w:pPr>
        <w:pStyle w:val="Default"/>
        <w:rPr>
          <w:rFonts w:ascii="Times New Roman" w:hAnsi="Times New Roman" w:cs="Times New Roman"/>
          <w:i/>
          <w:iCs/>
          <w:color w:val="auto"/>
          <w:sz w:val="22"/>
          <w:szCs w:val="22"/>
        </w:rPr>
      </w:pPr>
      <w:r w:rsidRPr="00590203">
        <w:rPr>
          <w:rFonts w:ascii="Times New Roman" w:hAnsi="Times New Roman" w:cs="Times New Roman"/>
          <w:i/>
          <w:iCs/>
          <w:color w:val="auto"/>
          <w:sz w:val="22"/>
          <w:szCs w:val="22"/>
        </w:rPr>
        <w:lastRenderedPageBreak/>
        <w:t>Emphasis of Matter</w:t>
      </w:r>
    </w:p>
    <w:p w14:paraId="65F1F57D" w14:textId="77777777" w:rsidR="00752226" w:rsidRPr="00590203" w:rsidRDefault="00752226" w:rsidP="00752226">
      <w:pPr>
        <w:pStyle w:val="Default"/>
        <w:jc w:val="both"/>
        <w:rPr>
          <w:rFonts w:ascii="Times New Roman" w:hAnsi="Times New Roman" w:cs="Times New Roman"/>
          <w:color w:val="auto"/>
          <w:sz w:val="22"/>
          <w:szCs w:val="22"/>
        </w:rPr>
      </w:pPr>
    </w:p>
    <w:p w14:paraId="0E63AE9B" w14:textId="2A8F6409" w:rsidR="00752226" w:rsidRPr="00590203" w:rsidRDefault="00752226" w:rsidP="00752226">
      <w:pPr>
        <w:pStyle w:val="Default"/>
        <w:jc w:val="both"/>
        <w:rPr>
          <w:rFonts w:ascii="Times New Roman" w:hAnsi="Times New Roman" w:cs="Times New Roman"/>
          <w:i/>
          <w:iCs/>
          <w:color w:val="auto"/>
          <w:sz w:val="22"/>
          <w:szCs w:val="22"/>
        </w:rPr>
      </w:pPr>
      <w:r w:rsidRPr="00070C72">
        <w:rPr>
          <w:rFonts w:ascii="Times New Roman" w:eastAsia="Times New Roman" w:hAnsi="Times New Roman" w:cs="Times New Roman"/>
          <w:snapToGrid w:val="0"/>
          <w:color w:val="auto"/>
          <w:sz w:val="22"/>
          <w:szCs w:val="22"/>
          <w:lang w:eastAsia="en-US"/>
        </w:rPr>
        <w:t xml:space="preserve">I draw attention to Note </w:t>
      </w:r>
      <w:r w:rsidR="00E840EF" w:rsidRPr="00070C72">
        <w:rPr>
          <w:rFonts w:ascii="Times New Roman" w:eastAsia="Times New Roman" w:hAnsi="Times New Roman" w:cs="Times New Roman"/>
          <w:snapToGrid w:val="0"/>
          <w:color w:val="auto"/>
          <w:sz w:val="22"/>
          <w:szCs w:val="22"/>
          <w:lang w:eastAsia="en-US"/>
        </w:rPr>
        <w:t>11</w:t>
      </w:r>
      <w:r w:rsidRPr="00070C72">
        <w:rPr>
          <w:rFonts w:ascii="Times New Roman" w:eastAsia="Times New Roman" w:hAnsi="Times New Roman" w:cs="Times New Roman"/>
          <w:snapToGrid w:val="0"/>
          <w:color w:val="auto"/>
          <w:sz w:val="22"/>
          <w:szCs w:val="22"/>
          <w:lang w:eastAsia="en-US"/>
        </w:rPr>
        <w:t xml:space="preserve"> regarding Litigations to evict the subsidiary from the land occupied and used by the subsidiary for rubber plantation. As at 3</w:t>
      </w:r>
      <w:r w:rsidR="00E840EF" w:rsidRPr="00070C72">
        <w:rPr>
          <w:rFonts w:ascii="Times New Roman" w:eastAsia="Times New Roman" w:hAnsi="Times New Roman" w:cs="Times New Roman"/>
          <w:snapToGrid w:val="0"/>
          <w:color w:val="auto"/>
          <w:sz w:val="22"/>
          <w:szCs w:val="22"/>
          <w:lang w:eastAsia="en-US"/>
        </w:rPr>
        <w:t>0</w:t>
      </w:r>
      <w:r w:rsidRPr="00070C72">
        <w:rPr>
          <w:rFonts w:ascii="Times New Roman" w:eastAsia="Times New Roman" w:hAnsi="Times New Roman" w:cs="Times New Roman"/>
          <w:snapToGrid w:val="0"/>
          <w:color w:val="auto"/>
          <w:sz w:val="22"/>
          <w:szCs w:val="22"/>
          <w:lang w:eastAsia="en-US"/>
        </w:rPr>
        <w:t xml:space="preserve"> </w:t>
      </w:r>
      <w:r w:rsidR="00070C72" w:rsidRPr="00070C72">
        <w:rPr>
          <w:rFonts w:ascii="Times New Roman" w:eastAsia="Times New Roman" w:hAnsi="Times New Roman" w:cs="Times New Roman"/>
          <w:snapToGrid w:val="0"/>
          <w:color w:val="auto"/>
          <w:sz w:val="22"/>
          <w:szCs w:val="22"/>
          <w:lang w:eastAsia="en-US"/>
        </w:rPr>
        <w:t xml:space="preserve">September </w:t>
      </w:r>
      <w:r w:rsidRPr="00070C72">
        <w:rPr>
          <w:rFonts w:ascii="Times New Roman" w:eastAsia="Times New Roman" w:hAnsi="Times New Roman" w:cs="Times New Roman"/>
          <w:snapToGrid w:val="0"/>
          <w:color w:val="auto"/>
          <w:sz w:val="22"/>
          <w:szCs w:val="22"/>
          <w:lang w:eastAsia="en-US"/>
        </w:rPr>
        <w:t>202</w:t>
      </w:r>
      <w:r w:rsidR="00CA1418" w:rsidRPr="00070C72">
        <w:rPr>
          <w:rFonts w:ascii="Times New Roman" w:eastAsia="Times New Roman" w:hAnsi="Times New Roman" w:cs="Times New Roman"/>
          <w:snapToGrid w:val="0"/>
          <w:color w:val="auto"/>
          <w:sz w:val="22"/>
          <w:szCs w:val="22"/>
          <w:lang w:eastAsia="en-US"/>
        </w:rPr>
        <w:t>5</w:t>
      </w:r>
      <w:r w:rsidRPr="00070C72">
        <w:rPr>
          <w:rFonts w:ascii="Times New Roman" w:eastAsia="Times New Roman" w:hAnsi="Times New Roman" w:cs="Times New Roman"/>
          <w:snapToGrid w:val="0"/>
          <w:color w:val="auto"/>
          <w:sz w:val="22"/>
          <w:szCs w:val="22"/>
          <w:lang w:eastAsia="en-US"/>
        </w:rPr>
        <w:t>, the subsidiary</w:t>
      </w:r>
      <w:ins w:id="0" w:author="Watcharapol, Sawangarom" w:date="2025-11-14T17:40:00Z" w16du:dateUtc="2025-11-14T10:40:00Z">
        <w:r w:rsidR="005C089E">
          <w:rPr>
            <w:rFonts w:ascii="Times New Roman" w:eastAsia="Times New Roman" w:hAnsi="Times New Roman" w:cs="Times New Roman"/>
            <w:snapToGrid w:val="0"/>
            <w:color w:val="auto"/>
            <w:sz w:val="22"/>
            <w:szCs w:val="22"/>
            <w:lang w:eastAsia="en-US"/>
          </w:rPr>
          <w:t>’s lawsuits</w:t>
        </w:r>
      </w:ins>
      <w:ins w:id="1" w:author="Watcharapol, Sawangarom" w:date="2025-11-14T17:41:00Z" w16du:dateUtc="2025-11-14T10:41:00Z">
        <w:r w:rsidR="005C089E">
          <w:rPr>
            <w:rFonts w:ascii="Times New Roman" w:eastAsia="Times New Roman" w:hAnsi="Times New Roman" w:cs="Times New Roman"/>
            <w:snapToGrid w:val="0"/>
            <w:color w:val="auto"/>
            <w:sz w:val="22"/>
            <w:szCs w:val="22"/>
            <w:lang w:eastAsia="en-US"/>
          </w:rPr>
          <w:t xml:space="preserve"> are under the consideration by</w:t>
        </w:r>
      </w:ins>
      <w:del w:id="2" w:author="Watcharapol, Sawangarom" w:date="2025-11-14T17:41:00Z" w16du:dateUtc="2025-11-14T10:41:00Z">
        <w:r w:rsidRPr="00070C72" w:rsidDel="005C089E">
          <w:rPr>
            <w:rFonts w:ascii="Times New Roman" w:eastAsia="Times New Roman" w:hAnsi="Times New Roman" w:cs="Times New Roman"/>
            <w:snapToGrid w:val="0"/>
            <w:color w:val="auto"/>
            <w:sz w:val="22"/>
            <w:szCs w:val="22"/>
            <w:lang w:eastAsia="en-US"/>
          </w:rPr>
          <w:delText xml:space="preserve"> is in the process of filing an appeal to</w:delText>
        </w:r>
      </w:del>
      <w:r w:rsidRPr="00070C72">
        <w:rPr>
          <w:rFonts w:ascii="Times New Roman" w:eastAsia="Times New Roman" w:hAnsi="Times New Roman" w:cs="Times New Roman"/>
          <w:snapToGrid w:val="0"/>
          <w:color w:val="auto"/>
          <w:sz w:val="22"/>
          <w:szCs w:val="22"/>
          <w:lang w:eastAsia="en-US"/>
        </w:rPr>
        <w:t xml:space="preserve"> the Court. The outcome of the litigations remains uncertain and cannot be concluded at the present.</w:t>
      </w:r>
      <w:r w:rsidRPr="00070C72">
        <w:rPr>
          <w:rFonts w:ascii="Times New Roman" w:eastAsia="Times New Roman" w:hAnsi="Times New Roman" w:cstheme="minorBidi" w:hint="cs"/>
          <w:snapToGrid w:val="0"/>
          <w:color w:val="auto"/>
          <w:sz w:val="22"/>
          <w:szCs w:val="22"/>
          <w:cs/>
          <w:lang w:eastAsia="en-US"/>
        </w:rPr>
        <w:t xml:space="preserve"> </w:t>
      </w:r>
      <w:r w:rsidRPr="00070C72">
        <w:rPr>
          <w:rFonts w:ascii="Times New Roman" w:eastAsia="Times New Roman" w:hAnsi="Times New Roman" w:cstheme="minorBidi"/>
          <w:snapToGrid w:val="0"/>
          <w:color w:val="auto"/>
          <w:sz w:val="22"/>
          <w:szCs w:val="22"/>
          <w:lang w:eastAsia="en-US"/>
        </w:rPr>
        <w:t>My</w:t>
      </w:r>
      <w:r w:rsidRPr="00070C72">
        <w:rPr>
          <w:rFonts w:ascii="Times New Roman" w:hAnsi="Times New Roman" w:cs="Times New Roman"/>
          <w:color w:val="auto"/>
          <w:sz w:val="22"/>
          <w:szCs w:val="22"/>
        </w:rPr>
        <w:t xml:space="preserve"> opinion is not modified in respect of this matter.</w:t>
      </w:r>
    </w:p>
    <w:p w14:paraId="1FF26BE7" w14:textId="77777777" w:rsidR="00752226" w:rsidRDefault="00752226"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Pr="00705028" w:rsidRDefault="002E75AC" w:rsidP="002E75AC">
      <w:pPr>
        <w:pStyle w:val="E"/>
        <w:spacing w:line="240" w:lineRule="atLeast"/>
        <w:ind w:left="0" w:right="2"/>
        <w:jc w:val="both"/>
        <w:rPr>
          <w:rFonts w:ascii="Times New Roman" w:hAnsi="Times New Roman" w:cstheme="minorBidi"/>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KPMG Phoomchai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0F96C834" w14:textId="0DC28A15" w:rsidR="006E3E47" w:rsidRDefault="006E3E47" w:rsidP="006E3E47">
      <w:pPr>
        <w:tabs>
          <w:tab w:val="left" w:pos="540"/>
          <w:tab w:val="left" w:pos="9540"/>
        </w:tabs>
        <w:spacing w:line="240" w:lineRule="atLeast"/>
        <w:ind w:right="99"/>
        <w:jc w:val="both"/>
        <w:rPr>
          <w:sz w:val="22"/>
          <w:szCs w:val="22"/>
        </w:rPr>
      </w:pPr>
      <w:r>
        <w:rPr>
          <w:sz w:val="22"/>
          <w:szCs w:val="22"/>
        </w:rPr>
        <w:t>1</w:t>
      </w:r>
      <w:r w:rsidR="00070C72">
        <w:rPr>
          <w:sz w:val="22"/>
          <w:szCs w:val="22"/>
        </w:rPr>
        <w:t>3</w:t>
      </w:r>
      <w:r>
        <w:rPr>
          <w:sz w:val="22"/>
          <w:szCs w:val="22"/>
        </w:rPr>
        <w:t xml:space="preserve"> November 2025</w:t>
      </w:r>
    </w:p>
    <w:p w14:paraId="03FBB786" w14:textId="5540AD02" w:rsidR="001765C7" w:rsidRPr="0013297D" w:rsidRDefault="001765C7" w:rsidP="006F517F">
      <w:pPr>
        <w:pStyle w:val="IndexHeading1"/>
        <w:tabs>
          <w:tab w:val="left" w:pos="1080"/>
        </w:tabs>
        <w:spacing w:after="0" w:line="240" w:lineRule="atLeast"/>
        <w:ind w:left="0" w:firstLine="0"/>
        <w:outlineLvl w:val="0"/>
        <w:rPr>
          <w:szCs w:val="22"/>
          <w:lang w:val="en-US"/>
        </w:rPr>
      </w:pPr>
    </w:p>
    <w:sectPr w:rsidR="001765C7" w:rsidRPr="0013297D" w:rsidSect="00DF0262">
      <w:headerReference w:type="default" r:id="rId15"/>
      <w:footerReference w:type="default" r:id="rId16"/>
      <w:pgSz w:w="11907" w:h="16840" w:code="9"/>
      <w:pgMar w:top="691" w:right="837" w:bottom="576" w:left="1152" w:header="720" w:footer="720" w:gutter="0"/>
      <w:pgNumType w:start="9"/>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8F407" w14:textId="77777777" w:rsidR="007C0CD0" w:rsidRDefault="007C0CD0">
      <w:r>
        <w:separator/>
      </w:r>
    </w:p>
  </w:endnote>
  <w:endnote w:type="continuationSeparator" w:id="0">
    <w:p w14:paraId="5DCEC358" w14:textId="77777777" w:rsidR="007C0CD0" w:rsidRDefault="007C0CD0">
      <w:r>
        <w:continuationSeparator/>
      </w:r>
    </w:p>
  </w:endnote>
  <w:endnote w:type="continuationNotice" w:id="1">
    <w:p w14:paraId="1EE2CD3B" w14:textId="77777777" w:rsidR="007C0CD0" w:rsidRDefault="007C0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131C22D9"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7544A0">
      <w:rPr>
        <w:i/>
        <w:iCs/>
        <w:noProof/>
        <w:sz w:val="22"/>
        <w:szCs w:val="22"/>
      </w:rPr>
      <w:t>1708257_2025Dec_FSA_Thai Rubber Latex Group Public Company Limited_09e_Q3_1.docx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5A45" w14:textId="160F1633" w:rsidR="009B6424" w:rsidRPr="003D189F" w:rsidRDefault="003D189F">
    <w:pPr>
      <w:pStyle w:val="Footer"/>
      <w:jc w:val="center"/>
      <w:rPr>
        <w:sz w:val="22"/>
        <w:szCs w:val="22"/>
        <w:lang w:val="en-US"/>
      </w:rPr>
    </w:pPr>
    <w:r>
      <w:rPr>
        <w:sz w:val="22"/>
        <w:szCs w:val="22"/>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9E094" w14:textId="77777777" w:rsidR="007C0CD0" w:rsidRDefault="007C0CD0">
      <w:r>
        <w:separator/>
      </w:r>
    </w:p>
  </w:footnote>
  <w:footnote w:type="continuationSeparator" w:id="0">
    <w:p w14:paraId="115F5097" w14:textId="77777777" w:rsidR="007C0CD0" w:rsidRDefault="007C0CD0">
      <w:r>
        <w:continuationSeparator/>
      </w:r>
    </w:p>
  </w:footnote>
  <w:footnote w:type="continuationNotice" w:id="1">
    <w:p w14:paraId="68C8517A" w14:textId="77777777" w:rsidR="007C0CD0" w:rsidRDefault="007C0C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753F3" w14:textId="1717421C" w:rsidR="002E75AC" w:rsidRDefault="002E75AC" w:rsidP="002E7B4C">
    <w:pPr>
      <w:pStyle w:val="Header"/>
      <w:tabs>
        <w:tab w:val="clear" w:pos="4320"/>
        <w:tab w:val="clear" w:pos="8640"/>
      </w:tabs>
      <w:spacing w:line="240" w:lineRule="atLeast"/>
      <w:rPr>
        <w:sz w:val="28"/>
        <w:szCs w:val="28"/>
      </w:rPr>
    </w:pPr>
  </w:p>
  <w:p w14:paraId="724FFC28" w14:textId="77777777" w:rsidR="008605F6" w:rsidRPr="00714D5F" w:rsidRDefault="008605F6"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Pr="00714D5F" w:rsidRDefault="00714D5F"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B9023" w14:textId="60CA0642" w:rsidR="003701ED" w:rsidRPr="00DF0262" w:rsidRDefault="003701ED" w:rsidP="002E7B4C">
    <w:pPr>
      <w:pStyle w:val="acctmainheading"/>
      <w:spacing w:after="0" w:line="240" w:lineRule="atLeast"/>
      <w:rPr>
        <w:rFonts w:cstheme="minorBidi"/>
        <w:sz w:val="24"/>
        <w:szCs w:val="30"/>
        <w:lang w:val="en-US" w:bidi="th-TH"/>
      </w:rPr>
    </w:pPr>
  </w:p>
  <w:p w14:paraId="415EECF1" w14:textId="71B4A0A8" w:rsidR="006F517F" w:rsidRPr="00DF0262" w:rsidRDefault="006F517F" w:rsidP="002E7B4C">
    <w:pPr>
      <w:pStyle w:val="acctmainheading"/>
      <w:spacing w:after="0" w:line="240" w:lineRule="atLeast"/>
      <w:rPr>
        <w:rFonts w:cstheme="minorBidi"/>
        <w:sz w:val="24"/>
        <w:szCs w:val="30"/>
        <w:lang w:val="en-US" w:bidi="th-TH"/>
      </w:rPr>
    </w:pPr>
  </w:p>
  <w:p w14:paraId="39843555" w14:textId="1FFED1BA" w:rsidR="006F517F" w:rsidRPr="00DF0262" w:rsidRDefault="006F517F" w:rsidP="002E7B4C">
    <w:pPr>
      <w:pStyle w:val="acctmainheading"/>
      <w:spacing w:after="0" w:line="240" w:lineRule="atLeast"/>
      <w:rPr>
        <w:rFonts w:cstheme="minorBidi"/>
        <w:sz w:val="24"/>
        <w:szCs w:val="30"/>
        <w:lang w:val="en-US" w:bidi="th-TH"/>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767BDADA" w14:textId="0887DFB9" w:rsidR="006F517F" w:rsidRPr="00DF0262" w:rsidRDefault="006F517F" w:rsidP="002E7B4C">
    <w:pPr>
      <w:pStyle w:val="acctmainheading"/>
      <w:spacing w:after="0" w:line="240" w:lineRule="atLeast"/>
      <w:rPr>
        <w:rFonts w:cstheme="minorBidi"/>
        <w:sz w:val="24"/>
        <w:szCs w:val="30"/>
        <w:lang w:bidi="th-TH"/>
      </w:rPr>
    </w:pPr>
  </w:p>
  <w:p w14:paraId="5F9E7FDE" w14:textId="5E9C424F" w:rsidR="006F517F" w:rsidRDefault="006F517F" w:rsidP="002E7B4C">
    <w:pPr>
      <w:pStyle w:val="acctmainheading"/>
      <w:spacing w:after="0" w:line="240" w:lineRule="atLeast"/>
      <w:rPr>
        <w:sz w:val="24"/>
        <w:szCs w:val="24"/>
      </w:rPr>
    </w:pPr>
  </w:p>
  <w:p w14:paraId="3CB29D46" w14:textId="77777777" w:rsidR="006F517F" w:rsidRPr="00DF0262" w:rsidRDefault="006F517F" w:rsidP="002E7B4C">
    <w:pPr>
      <w:pStyle w:val="acctmainheading"/>
      <w:spacing w:after="0" w:line="240" w:lineRule="atLeast"/>
      <w:rPr>
        <w:rFonts w:cstheme="minorBidi"/>
        <w:sz w:val="24"/>
        <w:szCs w:val="3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atcharapol, Sawangarom">
    <w15:presenceInfo w15:providerId="AD" w15:userId="S::watcharapols@kpmg.co.th::b1762b02-39b8-47a1-a699-0f077da448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72"/>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A16"/>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B60"/>
    <w:rsid w:val="000D0C61"/>
    <w:rsid w:val="000D0D3D"/>
    <w:rsid w:val="000D1216"/>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454"/>
    <w:rsid w:val="001317DD"/>
    <w:rsid w:val="00131F2A"/>
    <w:rsid w:val="00131F7A"/>
    <w:rsid w:val="0013229D"/>
    <w:rsid w:val="001326D6"/>
    <w:rsid w:val="0013297D"/>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7DE"/>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A9E"/>
    <w:rsid w:val="001F7C88"/>
    <w:rsid w:val="001F7DD6"/>
    <w:rsid w:val="002001E5"/>
    <w:rsid w:val="00200C8E"/>
    <w:rsid w:val="00200D3F"/>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160"/>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6B6F"/>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221"/>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828"/>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4A"/>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EC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89F"/>
    <w:rsid w:val="003D1A7F"/>
    <w:rsid w:val="003D1B54"/>
    <w:rsid w:val="003D1D10"/>
    <w:rsid w:val="003D232E"/>
    <w:rsid w:val="003D293C"/>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6D"/>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8D9"/>
    <w:rsid w:val="003F2B10"/>
    <w:rsid w:val="003F2C74"/>
    <w:rsid w:val="003F2E05"/>
    <w:rsid w:val="003F2FDB"/>
    <w:rsid w:val="003F3390"/>
    <w:rsid w:val="003F3640"/>
    <w:rsid w:val="003F3841"/>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6D2"/>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3F"/>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5AF0"/>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3936"/>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879"/>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66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32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A7D"/>
    <w:rsid w:val="005233BF"/>
    <w:rsid w:val="005238D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59A"/>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57E"/>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89E"/>
    <w:rsid w:val="005C0B4B"/>
    <w:rsid w:val="005C0D58"/>
    <w:rsid w:val="005C13E1"/>
    <w:rsid w:val="005C1921"/>
    <w:rsid w:val="005C1AFB"/>
    <w:rsid w:val="005C1BF3"/>
    <w:rsid w:val="005C1D30"/>
    <w:rsid w:val="005C27A8"/>
    <w:rsid w:val="005C2EEC"/>
    <w:rsid w:val="005C3CFA"/>
    <w:rsid w:val="005C4020"/>
    <w:rsid w:val="005C41C2"/>
    <w:rsid w:val="005C4361"/>
    <w:rsid w:val="005C478C"/>
    <w:rsid w:val="005C48FB"/>
    <w:rsid w:val="005C4D84"/>
    <w:rsid w:val="005C4D8C"/>
    <w:rsid w:val="005C5360"/>
    <w:rsid w:val="005C53F5"/>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1BF"/>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A1B"/>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3E"/>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03E"/>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057"/>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3E47"/>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028"/>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226"/>
    <w:rsid w:val="00752341"/>
    <w:rsid w:val="007528BD"/>
    <w:rsid w:val="0075367A"/>
    <w:rsid w:val="007539B4"/>
    <w:rsid w:val="007544A0"/>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88B"/>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0CD0"/>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A59"/>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5F6"/>
    <w:rsid w:val="008607A2"/>
    <w:rsid w:val="0086088F"/>
    <w:rsid w:val="00860A52"/>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1C4C"/>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5C4"/>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D6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424"/>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197"/>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65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5A1A"/>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29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6DA4"/>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03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BD8"/>
    <w:rsid w:val="00B26D82"/>
    <w:rsid w:val="00B26DA7"/>
    <w:rsid w:val="00B26E96"/>
    <w:rsid w:val="00B26F8E"/>
    <w:rsid w:val="00B27295"/>
    <w:rsid w:val="00B272CB"/>
    <w:rsid w:val="00B2740F"/>
    <w:rsid w:val="00B27756"/>
    <w:rsid w:val="00B30182"/>
    <w:rsid w:val="00B30517"/>
    <w:rsid w:val="00B3064D"/>
    <w:rsid w:val="00B309DF"/>
    <w:rsid w:val="00B30DD9"/>
    <w:rsid w:val="00B30F2A"/>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60C"/>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00"/>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8D"/>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8F4"/>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E69"/>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3F07"/>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DAA"/>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84E"/>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418"/>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237"/>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3"/>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5FFA"/>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B14"/>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1FE"/>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262"/>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A0"/>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0EF"/>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8EF"/>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2F53"/>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33E5"/>
    <w:rsid w:val="00F54112"/>
    <w:rsid w:val="00F5492C"/>
    <w:rsid w:val="00F54BE8"/>
    <w:rsid w:val="00F55125"/>
    <w:rsid w:val="00F55358"/>
    <w:rsid w:val="00F55708"/>
    <w:rsid w:val="00F558FA"/>
    <w:rsid w:val="00F55C8F"/>
    <w:rsid w:val="00F56367"/>
    <w:rsid w:val="00F565DC"/>
    <w:rsid w:val="00F5673F"/>
    <w:rsid w:val="00F56892"/>
    <w:rsid w:val="00F56916"/>
    <w:rsid w:val="00F56B3B"/>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2A0"/>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AC3"/>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6E4"/>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 w:type="paragraph" w:styleId="Revision">
    <w:name w:val="Revision"/>
    <w:hidden/>
    <w:uiPriority w:val="99"/>
    <w:semiHidden/>
    <w:rsid w:val="005C089E"/>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2.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3.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5879B093-46D5-4987-8935-21C63D41B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3</cp:revision>
  <cp:lastPrinted>2025-11-05T06:56:00Z</cp:lastPrinted>
  <dcterms:created xsi:type="dcterms:W3CDTF">2025-11-14T10:40:00Z</dcterms:created>
  <dcterms:modified xsi:type="dcterms:W3CDTF">2025-11-14T10:41:00Z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